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44B" w:rsidRPr="004A244B" w:rsidRDefault="004A244B" w:rsidP="004A244B">
      <w:pPr>
        <w:jc w:val="center"/>
        <w:rPr>
          <w:rFonts w:ascii="Times New Roman" w:eastAsia="Times New Roman" w:hAnsi="Times New Roman" w:cs="Times New Roman"/>
          <w:b/>
          <w:sz w:val="28"/>
          <w:szCs w:val="24"/>
          <w:lang w:eastAsia="ru-RU"/>
        </w:rPr>
      </w:pPr>
      <w:r w:rsidRPr="004A244B">
        <w:rPr>
          <w:rFonts w:ascii="Times New Roman" w:eastAsia="Times New Roman" w:hAnsi="Times New Roman" w:cs="Times New Roman"/>
          <w:b/>
          <w:sz w:val="28"/>
          <w:szCs w:val="24"/>
          <w:lang w:eastAsia="ru-RU"/>
        </w:rPr>
        <w:t>Министерство образования Самарской области</w:t>
      </w:r>
    </w:p>
    <w:p w:rsidR="004A244B" w:rsidRPr="004A244B" w:rsidRDefault="004A244B" w:rsidP="004A244B">
      <w:pPr>
        <w:jc w:val="center"/>
        <w:rPr>
          <w:rFonts w:ascii="Times New Roman" w:eastAsia="Times New Roman" w:hAnsi="Times New Roman" w:cs="Times New Roman"/>
          <w:b/>
          <w:i/>
          <w:sz w:val="28"/>
          <w:szCs w:val="24"/>
          <w:lang w:eastAsia="ru-RU"/>
        </w:rPr>
      </w:pPr>
      <w:r w:rsidRPr="004A244B">
        <w:rPr>
          <w:rFonts w:ascii="Times New Roman" w:eastAsia="Times New Roman" w:hAnsi="Times New Roman" w:cs="Times New Roman"/>
          <w:b/>
          <w:i/>
          <w:sz w:val="28"/>
          <w:szCs w:val="24"/>
          <w:lang w:eastAsia="ru-RU"/>
        </w:rPr>
        <w:t xml:space="preserve">государственное бюджетное профессиональное </w:t>
      </w:r>
    </w:p>
    <w:p w:rsidR="004A244B" w:rsidRPr="004A244B" w:rsidRDefault="004A244B" w:rsidP="004A244B">
      <w:pPr>
        <w:jc w:val="center"/>
        <w:rPr>
          <w:rFonts w:ascii="Times New Roman" w:eastAsia="Times New Roman" w:hAnsi="Times New Roman" w:cs="Times New Roman"/>
          <w:b/>
          <w:i/>
          <w:sz w:val="28"/>
          <w:szCs w:val="24"/>
          <w:lang w:eastAsia="ru-RU"/>
        </w:rPr>
      </w:pPr>
      <w:r w:rsidRPr="004A244B">
        <w:rPr>
          <w:rFonts w:ascii="Times New Roman" w:eastAsia="Times New Roman" w:hAnsi="Times New Roman" w:cs="Times New Roman"/>
          <w:b/>
          <w:i/>
          <w:sz w:val="28"/>
          <w:szCs w:val="24"/>
          <w:lang w:eastAsia="ru-RU"/>
        </w:rPr>
        <w:t xml:space="preserve">образовательное учреждение Самарской области </w:t>
      </w:r>
    </w:p>
    <w:p w:rsidR="004A244B" w:rsidRPr="004A244B" w:rsidRDefault="004A244B" w:rsidP="004A244B">
      <w:pPr>
        <w:keepNext/>
        <w:autoSpaceDE w:val="0"/>
        <w:autoSpaceDN w:val="0"/>
        <w:ind w:firstLine="284"/>
        <w:jc w:val="center"/>
        <w:outlineLvl w:val="0"/>
        <w:rPr>
          <w:rFonts w:ascii="Times New Roman" w:eastAsia="Times New Roman" w:hAnsi="Times New Roman" w:cs="Times New Roman"/>
          <w:b/>
          <w:sz w:val="28"/>
          <w:szCs w:val="24"/>
          <w:lang w:eastAsia="ru-RU"/>
        </w:rPr>
      </w:pPr>
      <w:r w:rsidRPr="004A244B">
        <w:rPr>
          <w:rFonts w:ascii="Times New Roman" w:eastAsia="Times New Roman" w:hAnsi="Times New Roman" w:cs="Times New Roman"/>
          <w:b/>
          <w:sz w:val="28"/>
          <w:szCs w:val="24"/>
          <w:lang w:eastAsia="ru-RU"/>
        </w:rPr>
        <w:t>«Самарский машиностроительный колледж»</w:t>
      </w:r>
    </w:p>
    <w:p w:rsidR="004A244B" w:rsidRPr="004A244B" w:rsidRDefault="004A244B" w:rsidP="004A244B">
      <w:pPr>
        <w:snapToGrid w:val="0"/>
        <w:jc w:val="center"/>
        <w:rPr>
          <w:rFonts w:ascii="Times New Roman" w:eastAsia="Times New Roman" w:hAnsi="Times New Roman" w:cs="Times New Roman"/>
          <w:b/>
          <w:sz w:val="24"/>
          <w:szCs w:val="24"/>
          <w:lang w:eastAsia="ru-RU"/>
        </w:rPr>
      </w:pPr>
      <w:r w:rsidRPr="004A244B">
        <w:rPr>
          <w:rFonts w:ascii="Times New Roman" w:eastAsia="Times New Roman" w:hAnsi="Times New Roman" w:cs="Times New Roman"/>
          <w:b/>
          <w:sz w:val="24"/>
          <w:szCs w:val="24"/>
          <w:lang w:eastAsia="ru-RU"/>
        </w:rPr>
        <w:t>(ГБПОУ «СМК»)</w:t>
      </w:r>
    </w:p>
    <w:p w:rsidR="004A244B" w:rsidRPr="004A244B" w:rsidRDefault="004A244B" w:rsidP="004A244B">
      <w:pPr>
        <w:jc w:val="center"/>
        <w:rPr>
          <w:rFonts w:ascii="Times New Roman" w:eastAsia="Times New Roman" w:hAnsi="Times New Roman" w:cs="Times New Roman"/>
          <w:sz w:val="24"/>
          <w:szCs w:val="24"/>
          <w:lang w:eastAsia="ru-RU"/>
        </w:rPr>
      </w:pPr>
    </w:p>
    <w:tbl>
      <w:tblPr>
        <w:tblpPr w:leftFromText="180" w:rightFromText="180" w:vertAnchor="page" w:horzAnchor="margin" w:tblpY="3169"/>
        <w:tblW w:w="9606" w:type="dxa"/>
        <w:tblLook w:val="01E0" w:firstRow="1" w:lastRow="1" w:firstColumn="1" w:lastColumn="1" w:noHBand="0" w:noVBand="0"/>
      </w:tblPr>
      <w:tblGrid>
        <w:gridCol w:w="5353"/>
        <w:gridCol w:w="4253"/>
      </w:tblGrid>
      <w:tr w:rsidR="004A244B" w:rsidRPr="004A244B" w:rsidTr="00560B93">
        <w:trPr>
          <w:trHeight w:val="2977"/>
        </w:trPr>
        <w:tc>
          <w:tcPr>
            <w:tcW w:w="5353" w:type="dxa"/>
          </w:tcPr>
          <w:p w:rsidR="004A244B" w:rsidRPr="004A244B" w:rsidRDefault="004A244B" w:rsidP="004A244B">
            <w:pPr>
              <w:widowControl w:val="0"/>
              <w:tabs>
                <w:tab w:val="left" w:pos="5670"/>
              </w:tabs>
              <w:suppressAutoHyphens/>
              <w:spacing w:line="276" w:lineRule="auto"/>
              <w:rPr>
                <w:rFonts w:ascii="Times New Roman" w:eastAsia="Times New Roman" w:hAnsi="Times New Roman" w:cs="Times New Roman"/>
                <w:b/>
                <w:caps/>
                <w:sz w:val="28"/>
                <w:szCs w:val="28"/>
                <w:lang w:eastAsia="ru-RU"/>
              </w:rPr>
            </w:pPr>
            <w:r w:rsidRPr="004A244B">
              <w:rPr>
                <w:rFonts w:ascii="Times New Roman" w:eastAsia="Times New Roman" w:hAnsi="Times New Roman" w:cs="Times New Roman"/>
                <w:b/>
                <w:caps/>
                <w:sz w:val="28"/>
                <w:szCs w:val="28"/>
                <w:lang w:eastAsia="ru-RU"/>
              </w:rPr>
              <w:t>согласовано</w:t>
            </w:r>
          </w:p>
          <w:p w:rsidR="004A244B" w:rsidRPr="004A244B" w:rsidRDefault="004A244B" w:rsidP="004A244B">
            <w:pPr>
              <w:widowControl w:val="0"/>
              <w:tabs>
                <w:tab w:val="left" w:pos="5137"/>
              </w:tabs>
              <w:suppressAutoHyphens/>
              <w:spacing w:line="276" w:lineRule="auto"/>
              <w:rPr>
                <w:rFonts w:ascii="Times New Roman" w:eastAsia="Times New Roman" w:hAnsi="Times New Roman" w:cs="Times New Roman"/>
                <w:sz w:val="28"/>
                <w:szCs w:val="28"/>
                <w:lang w:eastAsia="ru-RU"/>
              </w:rPr>
            </w:pPr>
            <w:r w:rsidRPr="004A244B">
              <w:rPr>
                <w:rFonts w:ascii="Times New Roman" w:eastAsia="Times New Roman" w:hAnsi="Times New Roman" w:cs="Times New Roman"/>
                <w:sz w:val="28"/>
                <w:szCs w:val="28"/>
                <w:lang w:eastAsia="ru-RU"/>
              </w:rPr>
              <w:t>Акт согласования с работодателями образовательной программы</w:t>
            </w:r>
          </w:p>
          <w:p w:rsidR="004A244B" w:rsidRPr="004A244B" w:rsidRDefault="004A244B" w:rsidP="004A244B">
            <w:pPr>
              <w:widowControl w:val="0"/>
              <w:suppressAutoHyphens/>
              <w:spacing w:line="276" w:lineRule="auto"/>
              <w:ind w:right="1734"/>
              <w:rPr>
                <w:rFonts w:ascii="Times New Roman" w:eastAsia="Times New Roman" w:hAnsi="Times New Roman" w:cs="Times New Roman"/>
                <w:sz w:val="28"/>
                <w:szCs w:val="28"/>
                <w:lang w:eastAsia="ru-RU"/>
              </w:rPr>
            </w:pPr>
          </w:p>
          <w:p w:rsidR="004A244B" w:rsidRPr="004A244B" w:rsidRDefault="004A244B" w:rsidP="004A244B">
            <w:pPr>
              <w:widowControl w:val="0"/>
              <w:suppressAutoHyphens/>
              <w:spacing w:line="276" w:lineRule="auto"/>
              <w:ind w:right="1734"/>
              <w:rPr>
                <w:rFonts w:ascii="Times New Roman" w:eastAsia="Times New Roman" w:hAnsi="Times New Roman" w:cs="Times New Roman"/>
                <w:sz w:val="28"/>
                <w:szCs w:val="28"/>
                <w:lang w:eastAsia="ru-RU"/>
              </w:rPr>
            </w:pPr>
            <w:r w:rsidRPr="004A244B">
              <w:rPr>
                <w:rFonts w:ascii="Times New Roman" w:eastAsia="Times New Roman" w:hAnsi="Times New Roman" w:cs="Times New Roman"/>
                <w:sz w:val="28"/>
                <w:szCs w:val="28"/>
                <w:lang w:eastAsia="ru-RU"/>
              </w:rPr>
              <w:t>от «___» ________ 202_ г.</w:t>
            </w:r>
          </w:p>
        </w:tc>
        <w:tc>
          <w:tcPr>
            <w:tcW w:w="4253" w:type="dxa"/>
          </w:tcPr>
          <w:p w:rsidR="004A244B" w:rsidRPr="004A244B" w:rsidRDefault="004A244B" w:rsidP="004A244B">
            <w:pPr>
              <w:widowControl w:val="0"/>
              <w:tabs>
                <w:tab w:val="left" w:pos="5670"/>
              </w:tabs>
              <w:suppressAutoHyphens/>
              <w:spacing w:line="360" w:lineRule="auto"/>
              <w:rPr>
                <w:rFonts w:ascii="Times New Roman" w:eastAsia="Times New Roman" w:hAnsi="Times New Roman" w:cs="Times New Roman"/>
                <w:b/>
                <w:caps/>
                <w:sz w:val="28"/>
                <w:szCs w:val="28"/>
                <w:lang w:eastAsia="ru-RU"/>
              </w:rPr>
            </w:pPr>
            <w:r w:rsidRPr="004A244B">
              <w:rPr>
                <w:rFonts w:ascii="Times New Roman" w:eastAsia="Times New Roman" w:hAnsi="Times New Roman" w:cs="Times New Roman"/>
                <w:b/>
                <w:caps/>
                <w:sz w:val="28"/>
                <w:szCs w:val="28"/>
                <w:lang w:eastAsia="ru-RU"/>
              </w:rPr>
              <w:t>УтверждАЮ</w:t>
            </w:r>
          </w:p>
          <w:p w:rsidR="004A244B" w:rsidRPr="004A244B" w:rsidRDefault="004A244B" w:rsidP="004A244B">
            <w:pPr>
              <w:widowControl w:val="0"/>
              <w:suppressAutoHyphens/>
              <w:spacing w:line="360" w:lineRule="auto"/>
              <w:rPr>
                <w:rFonts w:ascii="Times New Roman" w:eastAsia="Times New Roman" w:hAnsi="Times New Roman" w:cs="Times New Roman"/>
                <w:caps/>
                <w:sz w:val="28"/>
                <w:szCs w:val="28"/>
                <w:lang w:eastAsia="ru-RU"/>
              </w:rPr>
            </w:pPr>
            <w:r w:rsidRPr="004A244B">
              <w:rPr>
                <w:rFonts w:ascii="Times New Roman" w:eastAsia="Times New Roman" w:hAnsi="Times New Roman" w:cs="Times New Roman"/>
                <w:caps/>
                <w:sz w:val="28"/>
                <w:szCs w:val="28"/>
                <w:lang w:eastAsia="ru-RU"/>
              </w:rPr>
              <w:t>Д</w:t>
            </w:r>
            <w:r w:rsidRPr="004A244B">
              <w:rPr>
                <w:rFonts w:ascii="Times New Roman" w:eastAsia="Times New Roman" w:hAnsi="Times New Roman" w:cs="Times New Roman"/>
                <w:sz w:val="28"/>
                <w:szCs w:val="28"/>
                <w:lang w:eastAsia="ru-RU"/>
              </w:rPr>
              <w:t>иректор колледжа</w:t>
            </w:r>
          </w:p>
          <w:p w:rsidR="004A244B" w:rsidRPr="004A244B" w:rsidRDefault="004A244B" w:rsidP="004A244B">
            <w:pPr>
              <w:widowControl w:val="0"/>
              <w:suppressAutoHyphens/>
              <w:spacing w:line="360" w:lineRule="auto"/>
              <w:rPr>
                <w:rFonts w:ascii="Times New Roman" w:eastAsia="Times New Roman" w:hAnsi="Times New Roman" w:cs="Times New Roman"/>
                <w:sz w:val="28"/>
                <w:szCs w:val="28"/>
                <w:lang w:eastAsia="ru-RU"/>
              </w:rPr>
            </w:pPr>
            <w:r w:rsidRPr="004A244B">
              <w:rPr>
                <w:rFonts w:ascii="Times New Roman" w:eastAsia="Times New Roman" w:hAnsi="Times New Roman" w:cs="Times New Roman"/>
                <w:caps/>
                <w:sz w:val="28"/>
                <w:szCs w:val="28"/>
                <w:lang w:eastAsia="ru-RU"/>
              </w:rPr>
              <w:t xml:space="preserve">___________ а.т. </w:t>
            </w:r>
            <w:proofErr w:type="spellStart"/>
            <w:r w:rsidRPr="004A244B">
              <w:rPr>
                <w:rFonts w:ascii="Times New Roman" w:eastAsia="Times New Roman" w:hAnsi="Times New Roman" w:cs="Times New Roman"/>
                <w:sz w:val="28"/>
                <w:szCs w:val="28"/>
                <w:lang w:eastAsia="ru-RU"/>
              </w:rPr>
              <w:t>Хабибулин</w:t>
            </w:r>
            <w:proofErr w:type="spellEnd"/>
          </w:p>
          <w:p w:rsidR="004A244B" w:rsidRPr="004A244B" w:rsidRDefault="004A244B" w:rsidP="004A244B">
            <w:pPr>
              <w:widowControl w:val="0"/>
              <w:suppressAutoHyphens/>
              <w:spacing w:line="360" w:lineRule="auto"/>
              <w:rPr>
                <w:rFonts w:ascii="Times New Roman" w:eastAsia="Times New Roman" w:hAnsi="Times New Roman" w:cs="Times New Roman"/>
                <w:caps/>
                <w:sz w:val="28"/>
                <w:szCs w:val="28"/>
                <w:lang w:eastAsia="ru-RU"/>
              </w:rPr>
            </w:pPr>
            <w:r w:rsidRPr="004A244B">
              <w:rPr>
                <w:rFonts w:ascii="Times New Roman" w:eastAsia="Times New Roman" w:hAnsi="Times New Roman" w:cs="Times New Roman"/>
                <w:sz w:val="28"/>
                <w:szCs w:val="28"/>
                <w:lang w:eastAsia="ru-RU"/>
              </w:rPr>
              <w:t xml:space="preserve"> </w:t>
            </w:r>
            <w:r w:rsidRPr="004A244B">
              <w:rPr>
                <w:rFonts w:ascii="Times New Roman" w:eastAsia="Times New Roman" w:hAnsi="Times New Roman" w:cs="Times New Roman"/>
                <w:caps/>
                <w:sz w:val="28"/>
                <w:szCs w:val="28"/>
                <w:lang w:eastAsia="ru-RU"/>
              </w:rPr>
              <w:t>«____» ____________ 20__</w:t>
            </w:r>
            <w:r w:rsidRPr="004A244B">
              <w:rPr>
                <w:rFonts w:ascii="Times New Roman" w:eastAsia="Times New Roman" w:hAnsi="Times New Roman" w:cs="Times New Roman"/>
                <w:sz w:val="28"/>
                <w:szCs w:val="28"/>
                <w:lang w:eastAsia="ru-RU"/>
              </w:rPr>
              <w:t xml:space="preserve"> г.</w:t>
            </w:r>
          </w:p>
        </w:tc>
      </w:tr>
    </w:tbl>
    <w:p w:rsidR="004A244B" w:rsidRPr="004A244B" w:rsidRDefault="004A244B" w:rsidP="004A244B">
      <w:pPr>
        <w:widowControl w:val="0"/>
        <w:suppressAutoHyphens/>
        <w:rPr>
          <w:rFonts w:ascii="Times New Roman" w:eastAsia="Times New Roman" w:hAnsi="Times New Roman" w:cs="Times New Roman"/>
          <w:caps/>
          <w:sz w:val="28"/>
          <w:szCs w:val="28"/>
          <w:lang w:eastAsia="ru-RU"/>
        </w:rPr>
      </w:pPr>
    </w:p>
    <w:p w:rsidR="004A244B" w:rsidRPr="004A244B" w:rsidRDefault="004A244B" w:rsidP="004A244B">
      <w:pPr>
        <w:widowControl w:val="0"/>
        <w:suppressAutoHyphens/>
        <w:rPr>
          <w:rFonts w:ascii="Times New Roman" w:eastAsia="Times New Roman" w:hAnsi="Times New Roman" w:cs="Times New Roman"/>
          <w:caps/>
          <w:sz w:val="28"/>
          <w:szCs w:val="28"/>
          <w:lang w:eastAsia="ru-RU"/>
        </w:rPr>
      </w:pPr>
    </w:p>
    <w:p w:rsidR="004A244B" w:rsidRPr="004A244B" w:rsidRDefault="004A244B" w:rsidP="004A244B">
      <w:pPr>
        <w:widowControl w:val="0"/>
        <w:suppressAutoHyphens/>
        <w:rPr>
          <w:rFonts w:ascii="Times New Roman" w:eastAsia="Times New Roman" w:hAnsi="Times New Roman" w:cs="Times New Roman"/>
          <w:caps/>
          <w:sz w:val="28"/>
          <w:szCs w:val="28"/>
          <w:lang w:eastAsia="ru-RU"/>
        </w:rPr>
      </w:pPr>
    </w:p>
    <w:p w:rsidR="004A244B" w:rsidRPr="004A244B" w:rsidRDefault="004A244B" w:rsidP="004A244B">
      <w:pPr>
        <w:widowControl w:val="0"/>
        <w:suppressAutoHyphens/>
        <w:jc w:val="center"/>
        <w:rPr>
          <w:rFonts w:ascii="Times New Roman" w:eastAsia="Times New Roman" w:hAnsi="Times New Roman" w:cs="Times New Roman"/>
          <w:b/>
          <w:caps/>
          <w:sz w:val="32"/>
          <w:szCs w:val="36"/>
          <w:lang w:eastAsia="ru-RU"/>
        </w:rPr>
      </w:pPr>
      <w:r w:rsidRPr="004A244B">
        <w:rPr>
          <w:rFonts w:ascii="Times New Roman" w:eastAsia="Times New Roman" w:hAnsi="Times New Roman" w:cs="Times New Roman"/>
          <w:b/>
          <w:caps/>
          <w:sz w:val="32"/>
          <w:szCs w:val="36"/>
          <w:lang w:eastAsia="ru-RU"/>
        </w:rPr>
        <w:t xml:space="preserve">Рабочая ПРОГРАММа профессионального модуля </w:t>
      </w:r>
    </w:p>
    <w:p w:rsidR="004A244B" w:rsidRPr="004A244B" w:rsidRDefault="004A244B" w:rsidP="004A244B">
      <w:pPr>
        <w:widowControl w:val="0"/>
        <w:suppressAutoHyphens/>
        <w:jc w:val="center"/>
        <w:rPr>
          <w:rFonts w:ascii="Times New Roman" w:eastAsia="Times New Roman" w:hAnsi="Times New Roman" w:cs="Times New Roman"/>
          <w:b/>
          <w:caps/>
          <w:sz w:val="32"/>
          <w:szCs w:val="36"/>
          <w:lang w:eastAsia="ru-RU"/>
        </w:rPr>
      </w:pPr>
    </w:p>
    <w:p w:rsidR="004A244B" w:rsidRPr="004A244B" w:rsidRDefault="004A244B" w:rsidP="004A244B">
      <w:pPr>
        <w:widowControl w:val="0"/>
        <w:suppressAutoHyphens/>
        <w:jc w:val="center"/>
        <w:rPr>
          <w:rFonts w:ascii="Times New Roman" w:eastAsia="Times New Roman" w:hAnsi="Times New Roman" w:cs="Times New Roman"/>
          <w:b/>
          <w:sz w:val="28"/>
          <w:szCs w:val="28"/>
          <w:lang w:eastAsia="ru-RU"/>
        </w:rPr>
      </w:pPr>
      <w:r w:rsidRPr="004A244B">
        <w:rPr>
          <w:rFonts w:ascii="Times New Roman" w:eastAsia="Times New Roman" w:hAnsi="Times New Roman" w:cs="Times New Roman"/>
          <w:b/>
          <w:sz w:val="28"/>
          <w:szCs w:val="36"/>
          <w:lang w:eastAsia="ru-RU"/>
        </w:rPr>
        <w:t xml:space="preserve">ПМ 03 </w:t>
      </w:r>
      <w:r w:rsidRPr="004A244B">
        <w:rPr>
          <w:rFonts w:ascii="Times New Roman" w:eastAsia="Times New Roman" w:hAnsi="Times New Roman" w:cs="Times New Roman"/>
          <w:b/>
          <w:sz w:val="28"/>
          <w:szCs w:val="28"/>
          <w:lang w:eastAsia="ru-RU"/>
        </w:rPr>
        <w:t>Ведение технического обслуживания, эксплуатации и ремонта контрольно-измерительных приборов и электрических схем систем автоматики</w:t>
      </w:r>
    </w:p>
    <w:p w:rsidR="004A244B" w:rsidRPr="004A244B" w:rsidRDefault="004A244B" w:rsidP="004A244B">
      <w:pPr>
        <w:widowControl w:val="0"/>
        <w:suppressAutoHyphens/>
        <w:jc w:val="center"/>
        <w:rPr>
          <w:rFonts w:ascii="Times New Roman" w:eastAsia="Times New Roman" w:hAnsi="Times New Roman" w:cs="Times New Roman"/>
          <w:b/>
          <w:sz w:val="28"/>
          <w:szCs w:val="28"/>
          <w:lang w:eastAsia="ru-RU"/>
        </w:rPr>
      </w:pPr>
    </w:p>
    <w:p w:rsidR="004A244B" w:rsidRPr="004A244B" w:rsidRDefault="004A244B" w:rsidP="004A244B">
      <w:pPr>
        <w:widowControl w:val="0"/>
        <w:suppressAutoHyphens/>
        <w:jc w:val="center"/>
        <w:rPr>
          <w:rFonts w:ascii="Times New Roman" w:eastAsia="Times New Roman" w:hAnsi="Times New Roman" w:cs="Times New Roman"/>
          <w:b/>
          <w:caps/>
          <w:sz w:val="28"/>
          <w:szCs w:val="28"/>
          <w:lang w:eastAsia="ru-RU"/>
        </w:rPr>
      </w:pPr>
      <w:r w:rsidRPr="004A244B">
        <w:rPr>
          <w:rFonts w:ascii="Times New Roman" w:eastAsia="Times New Roman" w:hAnsi="Times New Roman" w:cs="Times New Roman"/>
          <w:b/>
          <w:sz w:val="28"/>
          <w:szCs w:val="28"/>
          <w:lang w:eastAsia="ru-RU"/>
        </w:rPr>
        <w:t xml:space="preserve">программы подготовки квалифицированных рабочих, служащих </w:t>
      </w:r>
    </w:p>
    <w:p w:rsidR="004A244B" w:rsidRPr="004A244B" w:rsidRDefault="004A244B" w:rsidP="004A244B">
      <w:pPr>
        <w:widowControl w:val="0"/>
        <w:suppressAutoHyphens/>
        <w:jc w:val="center"/>
        <w:rPr>
          <w:rFonts w:ascii="Times New Roman" w:eastAsia="Times New Roman" w:hAnsi="Times New Roman" w:cs="Times New Roman"/>
          <w:b/>
          <w:caps/>
          <w:sz w:val="28"/>
          <w:szCs w:val="28"/>
          <w:lang w:eastAsia="ru-RU"/>
        </w:rPr>
      </w:pPr>
      <w:r w:rsidRPr="004A244B">
        <w:rPr>
          <w:rFonts w:ascii="Times New Roman" w:eastAsia="Times New Roman" w:hAnsi="Times New Roman" w:cs="Times New Roman"/>
          <w:b/>
          <w:sz w:val="28"/>
          <w:szCs w:val="28"/>
          <w:lang w:eastAsia="ru-RU"/>
        </w:rPr>
        <w:t xml:space="preserve"> профессия</w:t>
      </w:r>
    </w:p>
    <w:p w:rsidR="004A244B" w:rsidRPr="004A244B" w:rsidRDefault="004A244B" w:rsidP="004A2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8"/>
          <w:szCs w:val="24"/>
          <w:lang w:eastAsia="ru-RU"/>
        </w:rPr>
      </w:pPr>
      <w:bookmarkStart w:id="0" w:name="_Hlk202123606"/>
      <w:r w:rsidRPr="004A244B">
        <w:rPr>
          <w:rFonts w:ascii="Times New Roman" w:eastAsia="Times New Roman" w:hAnsi="Times New Roman" w:cs="Times New Roman"/>
          <w:b/>
          <w:sz w:val="28"/>
          <w:szCs w:val="24"/>
          <w:lang w:eastAsia="ru-RU"/>
        </w:rPr>
        <w:t xml:space="preserve">15.01.37 Слесарь-наладчик </w:t>
      </w:r>
      <w:proofErr w:type="gramStart"/>
      <w:r w:rsidRPr="004A244B">
        <w:rPr>
          <w:rFonts w:ascii="Times New Roman" w:eastAsia="Times New Roman" w:hAnsi="Times New Roman" w:cs="Times New Roman"/>
          <w:b/>
          <w:sz w:val="28"/>
          <w:szCs w:val="24"/>
          <w:lang w:eastAsia="ru-RU"/>
        </w:rPr>
        <w:t>контрольно-измерительных</w:t>
      </w:r>
      <w:proofErr w:type="gramEnd"/>
    </w:p>
    <w:p w:rsidR="004A244B" w:rsidRPr="004A244B" w:rsidRDefault="004A244B" w:rsidP="004A2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8"/>
          <w:szCs w:val="24"/>
          <w:lang w:eastAsia="ru-RU"/>
        </w:rPr>
      </w:pPr>
      <w:r w:rsidRPr="004A244B">
        <w:rPr>
          <w:rFonts w:ascii="Times New Roman" w:eastAsia="Times New Roman" w:hAnsi="Times New Roman" w:cs="Times New Roman"/>
          <w:b/>
          <w:sz w:val="28"/>
          <w:szCs w:val="24"/>
          <w:lang w:eastAsia="ru-RU"/>
        </w:rPr>
        <w:t>приборов и автоматики</w:t>
      </w:r>
    </w:p>
    <w:bookmarkEnd w:id="0"/>
    <w:p w:rsidR="004A244B" w:rsidRPr="004A244B" w:rsidRDefault="004A244B" w:rsidP="004A2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Cs w:val="28"/>
          <w:lang w:eastAsia="ru-RU"/>
        </w:rPr>
      </w:pPr>
    </w:p>
    <w:p w:rsidR="004A244B" w:rsidRPr="004A244B" w:rsidRDefault="004A244B" w:rsidP="004A244B">
      <w:pPr>
        <w:widowControl w:val="0"/>
        <w:suppressAutoHyphens/>
        <w:jc w:val="center"/>
        <w:rPr>
          <w:rFonts w:ascii="Times New Roman" w:eastAsia="Times New Roman" w:hAnsi="Times New Roman" w:cs="Times New Roman"/>
          <w:bCs/>
          <w:sz w:val="28"/>
          <w:szCs w:val="28"/>
          <w:lang w:eastAsia="ru-RU"/>
        </w:rPr>
      </w:pPr>
    </w:p>
    <w:p w:rsidR="004A244B" w:rsidRPr="004A244B" w:rsidRDefault="004A244B" w:rsidP="004A244B">
      <w:pPr>
        <w:widowControl w:val="0"/>
        <w:suppressAutoHyphens/>
        <w:jc w:val="center"/>
        <w:rPr>
          <w:rFonts w:ascii="Times New Roman" w:eastAsia="Times New Roman" w:hAnsi="Times New Roman" w:cs="Times New Roman"/>
          <w:bCs/>
          <w:sz w:val="28"/>
          <w:szCs w:val="28"/>
          <w:lang w:eastAsia="ru-RU"/>
        </w:rPr>
      </w:pPr>
    </w:p>
    <w:p w:rsidR="004A244B" w:rsidRPr="004A244B" w:rsidRDefault="004A244B" w:rsidP="004A244B">
      <w:pPr>
        <w:widowControl w:val="0"/>
        <w:suppressAutoHyphens/>
        <w:jc w:val="center"/>
        <w:rPr>
          <w:rFonts w:ascii="Times New Roman" w:eastAsia="Times New Roman" w:hAnsi="Times New Roman" w:cs="Times New Roman"/>
          <w:bCs/>
          <w:sz w:val="28"/>
          <w:szCs w:val="28"/>
          <w:lang w:eastAsia="ru-RU"/>
        </w:rPr>
      </w:pPr>
    </w:p>
    <w:p w:rsidR="004A244B" w:rsidRPr="004A244B" w:rsidRDefault="004A244B" w:rsidP="004A244B">
      <w:pPr>
        <w:widowControl w:val="0"/>
        <w:suppressAutoHyphens/>
        <w:jc w:val="center"/>
        <w:rPr>
          <w:rFonts w:ascii="Times New Roman" w:eastAsia="Times New Roman" w:hAnsi="Times New Roman" w:cs="Times New Roman"/>
          <w:bCs/>
          <w:sz w:val="28"/>
          <w:szCs w:val="28"/>
          <w:lang w:eastAsia="ru-RU"/>
        </w:rPr>
      </w:pPr>
    </w:p>
    <w:p w:rsidR="004A244B" w:rsidRPr="004A244B" w:rsidRDefault="004A244B" w:rsidP="004A244B">
      <w:pPr>
        <w:widowControl w:val="0"/>
        <w:suppressAutoHyphens/>
        <w:jc w:val="center"/>
        <w:rPr>
          <w:rFonts w:ascii="Times New Roman" w:eastAsia="Times New Roman" w:hAnsi="Times New Roman" w:cs="Times New Roman"/>
          <w:bCs/>
          <w:sz w:val="28"/>
          <w:szCs w:val="28"/>
          <w:lang w:eastAsia="ru-RU"/>
        </w:rPr>
      </w:pPr>
    </w:p>
    <w:p w:rsidR="004A244B" w:rsidRPr="004A244B" w:rsidRDefault="004A244B" w:rsidP="004A244B">
      <w:pPr>
        <w:widowControl w:val="0"/>
        <w:suppressAutoHyphens/>
        <w:jc w:val="center"/>
        <w:rPr>
          <w:rFonts w:ascii="Times New Roman" w:eastAsia="Times New Roman" w:hAnsi="Times New Roman" w:cs="Times New Roman"/>
          <w:bCs/>
          <w:sz w:val="28"/>
          <w:szCs w:val="28"/>
          <w:lang w:eastAsia="ru-RU"/>
        </w:rPr>
      </w:pPr>
    </w:p>
    <w:p w:rsidR="004A244B" w:rsidRPr="004A244B" w:rsidRDefault="004A244B" w:rsidP="004A244B">
      <w:pPr>
        <w:widowControl w:val="0"/>
        <w:suppressAutoHyphens/>
        <w:jc w:val="center"/>
        <w:rPr>
          <w:rFonts w:ascii="Times New Roman" w:eastAsia="Times New Roman" w:hAnsi="Times New Roman" w:cs="Times New Roman"/>
          <w:bCs/>
          <w:sz w:val="28"/>
          <w:szCs w:val="28"/>
          <w:lang w:eastAsia="ru-RU"/>
        </w:rPr>
      </w:pPr>
    </w:p>
    <w:p w:rsidR="004A244B" w:rsidRPr="004A244B" w:rsidRDefault="004A244B" w:rsidP="004A244B">
      <w:pPr>
        <w:widowControl w:val="0"/>
        <w:suppressAutoHyphens/>
        <w:jc w:val="center"/>
        <w:rPr>
          <w:rFonts w:ascii="Times New Roman" w:eastAsia="Times New Roman" w:hAnsi="Times New Roman" w:cs="Times New Roman"/>
          <w:bCs/>
          <w:sz w:val="28"/>
          <w:szCs w:val="28"/>
          <w:lang w:eastAsia="ru-RU"/>
        </w:rPr>
      </w:pPr>
    </w:p>
    <w:p w:rsidR="004A244B" w:rsidRPr="004A244B" w:rsidRDefault="004A244B" w:rsidP="004A244B">
      <w:pPr>
        <w:widowControl w:val="0"/>
        <w:suppressAutoHyphens/>
        <w:jc w:val="right"/>
        <w:rPr>
          <w:rFonts w:ascii="Times New Roman" w:eastAsia="Times New Roman" w:hAnsi="Times New Roman" w:cs="Times New Roman"/>
          <w:sz w:val="28"/>
          <w:szCs w:val="28"/>
          <w:lang w:eastAsia="ru-RU"/>
        </w:rPr>
      </w:pPr>
      <w:r w:rsidRPr="004A244B">
        <w:rPr>
          <w:rFonts w:ascii="Times New Roman" w:eastAsia="Times New Roman" w:hAnsi="Times New Roman" w:cs="Times New Roman"/>
          <w:sz w:val="28"/>
          <w:szCs w:val="28"/>
          <w:lang w:eastAsia="ru-RU"/>
        </w:rPr>
        <w:t>Номер регистрации _________</w:t>
      </w:r>
    </w:p>
    <w:p w:rsidR="004A244B" w:rsidRPr="004A244B" w:rsidRDefault="004A244B" w:rsidP="004A244B">
      <w:pPr>
        <w:widowControl w:val="0"/>
        <w:suppressAutoHyphens/>
        <w:jc w:val="center"/>
        <w:rPr>
          <w:rFonts w:ascii="Times New Roman" w:eastAsia="Times New Roman" w:hAnsi="Times New Roman" w:cs="Times New Roman"/>
          <w:sz w:val="28"/>
          <w:szCs w:val="28"/>
          <w:lang w:eastAsia="ru-RU"/>
        </w:rPr>
      </w:pPr>
    </w:p>
    <w:p w:rsidR="004A244B" w:rsidRPr="004A244B" w:rsidRDefault="004A244B" w:rsidP="004A244B">
      <w:pPr>
        <w:widowControl w:val="0"/>
        <w:suppressAutoHyphens/>
        <w:jc w:val="center"/>
        <w:rPr>
          <w:rFonts w:ascii="Times New Roman" w:eastAsia="Times New Roman" w:hAnsi="Times New Roman" w:cs="Times New Roman"/>
          <w:bCs/>
          <w:sz w:val="28"/>
          <w:szCs w:val="28"/>
          <w:lang w:eastAsia="ru-RU"/>
        </w:rPr>
      </w:pPr>
    </w:p>
    <w:p w:rsidR="004A244B" w:rsidRPr="004A244B" w:rsidRDefault="004A244B" w:rsidP="004A244B">
      <w:pPr>
        <w:widowControl w:val="0"/>
        <w:suppressAutoHyphens/>
        <w:rPr>
          <w:rFonts w:ascii="Times New Roman" w:eastAsia="Times New Roman" w:hAnsi="Times New Roman" w:cs="Times New Roman"/>
          <w:bCs/>
          <w:sz w:val="28"/>
          <w:szCs w:val="28"/>
          <w:lang w:eastAsia="ru-RU"/>
        </w:rPr>
      </w:pPr>
    </w:p>
    <w:p w:rsidR="004A244B" w:rsidRPr="004A244B" w:rsidRDefault="004A244B" w:rsidP="004A244B">
      <w:pPr>
        <w:widowControl w:val="0"/>
        <w:suppressAutoHyphens/>
        <w:jc w:val="center"/>
        <w:rPr>
          <w:rFonts w:ascii="Times New Roman" w:eastAsia="Times New Roman" w:hAnsi="Times New Roman" w:cs="Times New Roman"/>
          <w:bCs/>
          <w:sz w:val="28"/>
          <w:szCs w:val="28"/>
          <w:lang w:eastAsia="ru-RU"/>
        </w:rPr>
      </w:pPr>
      <w:r w:rsidRPr="004A244B">
        <w:rPr>
          <w:rFonts w:ascii="Times New Roman" w:eastAsia="Times New Roman" w:hAnsi="Times New Roman" w:cs="Times New Roman"/>
          <w:bCs/>
          <w:sz w:val="28"/>
          <w:szCs w:val="28"/>
          <w:lang w:eastAsia="ru-RU"/>
        </w:rPr>
        <w:t>Самара, 20____г.</w:t>
      </w:r>
    </w:p>
    <w:p w:rsidR="004A244B" w:rsidRPr="004A244B" w:rsidRDefault="004A244B" w:rsidP="004A244B">
      <w:pPr>
        <w:widowControl w:val="0"/>
        <w:suppressAutoHyphens/>
        <w:jc w:val="center"/>
        <w:rPr>
          <w:rFonts w:ascii="Times New Roman" w:eastAsia="Times New Roman" w:hAnsi="Times New Roman" w:cs="Times New Roman"/>
          <w:bCs/>
          <w:sz w:val="28"/>
          <w:szCs w:val="28"/>
          <w:lang w:eastAsia="ru-RU"/>
        </w:rPr>
      </w:pPr>
      <w:r w:rsidRPr="004A244B">
        <w:rPr>
          <w:rFonts w:ascii="Times New Roman" w:eastAsia="Times New Roman" w:hAnsi="Times New Roman" w:cs="Times New Roman"/>
          <w:bCs/>
          <w:sz w:val="28"/>
          <w:szCs w:val="28"/>
          <w:lang w:eastAsia="ru-RU"/>
        </w:rPr>
        <w:br w:type="page"/>
      </w:r>
    </w:p>
    <w:p w:rsidR="004A244B" w:rsidRPr="004A244B" w:rsidRDefault="004A244B" w:rsidP="004A244B">
      <w:pPr>
        <w:rPr>
          <w:rFonts w:ascii="Times New Roman" w:eastAsia="Times New Roman" w:hAnsi="Times New Roman" w:cs="Times New Roman"/>
          <w:sz w:val="28"/>
          <w:szCs w:val="28"/>
          <w:lang w:eastAsia="ru-RU"/>
        </w:rPr>
      </w:pPr>
      <w:r w:rsidRPr="004A244B">
        <w:rPr>
          <w:rFonts w:ascii="Times New Roman" w:eastAsia="Times New Roman" w:hAnsi="Times New Roman" w:cs="Times New Roman"/>
          <w:sz w:val="28"/>
          <w:szCs w:val="28"/>
          <w:lang w:eastAsia="ru-RU"/>
        </w:rPr>
        <w:lastRenderedPageBreak/>
        <w:t>Рабочая программа     учебной   дисциплины</w:t>
      </w:r>
      <w:r w:rsidRPr="004A244B">
        <w:rPr>
          <w:rFonts w:ascii="Times New Roman" w:eastAsia="Times New Roman" w:hAnsi="Times New Roman" w:cs="Times New Roman"/>
          <w:caps/>
          <w:sz w:val="28"/>
          <w:szCs w:val="28"/>
          <w:lang w:eastAsia="ru-RU"/>
        </w:rPr>
        <w:t xml:space="preserve">      </w:t>
      </w:r>
      <w:r w:rsidRPr="004A244B">
        <w:rPr>
          <w:rFonts w:ascii="Times New Roman" w:eastAsia="Times New Roman" w:hAnsi="Times New Roman" w:cs="Times New Roman"/>
          <w:sz w:val="28"/>
          <w:szCs w:val="28"/>
          <w:lang w:eastAsia="ru-RU"/>
        </w:rPr>
        <w:t xml:space="preserve">разработана     на     основе </w:t>
      </w:r>
    </w:p>
    <w:p w:rsidR="004A244B" w:rsidRPr="004A244B" w:rsidRDefault="004A244B" w:rsidP="004A244B">
      <w:pPr>
        <w:numPr>
          <w:ilvl w:val="0"/>
          <w:numId w:val="26"/>
        </w:numPr>
        <w:ind w:left="0" w:firstLine="284"/>
        <w:jc w:val="both"/>
        <w:rPr>
          <w:rFonts w:ascii="Times New Roman" w:eastAsia="Times New Roman" w:hAnsi="Times New Roman" w:cs="Times New Roman"/>
          <w:sz w:val="28"/>
          <w:szCs w:val="28"/>
          <w:lang w:eastAsia="ru-RU"/>
        </w:rPr>
      </w:pPr>
      <w:r w:rsidRPr="004A244B">
        <w:rPr>
          <w:rFonts w:ascii="Times New Roman" w:eastAsia="Times New Roman" w:hAnsi="Times New Roman" w:cs="Times New Roman"/>
          <w:sz w:val="28"/>
          <w:szCs w:val="28"/>
          <w:lang w:eastAsia="ru-RU"/>
        </w:rPr>
        <w:t xml:space="preserve">Федерального государственного образовательного стандарта (далее – ФГОС СПО) среднего профессионального образования  по профессии </w:t>
      </w:r>
      <w:bookmarkStart w:id="1" w:name="_Hlk202123693"/>
      <w:r w:rsidRPr="004A244B">
        <w:rPr>
          <w:rFonts w:ascii="Times New Roman" w:eastAsia="Times New Roman" w:hAnsi="Times New Roman" w:cs="Times New Roman"/>
          <w:sz w:val="28"/>
          <w:szCs w:val="28"/>
          <w:lang w:eastAsia="ru-RU"/>
        </w:rPr>
        <w:t>15.01.37 Слесарь-наладчик контрольно-измерительных приборов и автоматики</w:t>
      </w:r>
      <w:bookmarkEnd w:id="1"/>
      <w:r w:rsidRPr="004A244B">
        <w:rPr>
          <w:rFonts w:ascii="Times New Roman" w:eastAsia="Times New Roman" w:hAnsi="Times New Roman" w:cs="Times New Roman"/>
          <w:sz w:val="28"/>
          <w:szCs w:val="28"/>
          <w:lang w:eastAsia="ru-RU"/>
        </w:rPr>
        <w:t>,   утвержденной приказом Министерства просвещения РФ от 30.11.2023 № 903</w:t>
      </w:r>
    </w:p>
    <w:p w:rsidR="004A244B" w:rsidRPr="004A244B" w:rsidRDefault="004A244B" w:rsidP="004A244B">
      <w:pPr>
        <w:numPr>
          <w:ilvl w:val="0"/>
          <w:numId w:val="26"/>
        </w:numPr>
        <w:ind w:left="0" w:firstLine="360"/>
        <w:jc w:val="both"/>
        <w:rPr>
          <w:rFonts w:ascii="Times New Roman" w:eastAsia="Times New Roman" w:hAnsi="Times New Roman" w:cs="Times New Roman"/>
          <w:sz w:val="28"/>
          <w:szCs w:val="28"/>
          <w:lang w:eastAsia="ru-RU"/>
        </w:rPr>
      </w:pPr>
      <w:r w:rsidRPr="004A244B">
        <w:rPr>
          <w:rFonts w:ascii="Times New Roman" w:eastAsia="Times New Roman" w:hAnsi="Times New Roman" w:cs="Times New Roman"/>
          <w:sz w:val="28"/>
          <w:szCs w:val="28"/>
          <w:lang w:eastAsia="ru-RU"/>
        </w:rPr>
        <w:t>и примерной основной образовательной программы по профессии 15.01.37 Слесарь-наладчик контрольно-измерительных приборов и автоматики.</w:t>
      </w:r>
    </w:p>
    <w:p w:rsidR="004A244B" w:rsidRPr="004A244B" w:rsidRDefault="004A244B" w:rsidP="004A244B">
      <w:pPr>
        <w:jc w:val="both"/>
        <w:rPr>
          <w:rFonts w:ascii="Times New Roman" w:eastAsia="Times New Roman" w:hAnsi="Times New Roman" w:cs="Times New Roman"/>
          <w:sz w:val="28"/>
          <w:szCs w:val="28"/>
          <w:lang w:eastAsia="ru-RU"/>
        </w:rPr>
      </w:pPr>
    </w:p>
    <w:p w:rsidR="004A244B" w:rsidRPr="004A244B" w:rsidRDefault="004A244B" w:rsidP="004A244B">
      <w:pPr>
        <w:widowControl w:val="0"/>
        <w:autoSpaceDE w:val="0"/>
        <w:autoSpaceDN w:val="0"/>
        <w:adjustRightInd w:val="0"/>
        <w:rPr>
          <w:rFonts w:ascii="Times New Roman" w:eastAsia="Times New Roman" w:hAnsi="Times New Roman" w:cs="Times New Roman"/>
          <w:bCs/>
          <w:sz w:val="28"/>
          <w:szCs w:val="28"/>
          <w:lang w:eastAsia="ru-RU"/>
        </w:rPr>
      </w:pPr>
      <w:r w:rsidRPr="004A244B">
        <w:rPr>
          <w:rFonts w:ascii="Times New Roman" w:eastAsia="Times New Roman" w:hAnsi="Times New Roman" w:cs="Times New Roman"/>
          <w:bCs/>
          <w:sz w:val="28"/>
          <w:szCs w:val="28"/>
          <w:lang w:eastAsia="ru-RU"/>
        </w:rPr>
        <w:t xml:space="preserve"> </w:t>
      </w:r>
      <w:r w:rsidRPr="004A244B">
        <w:rPr>
          <w:rFonts w:ascii="Arial" w:eastAsia="Times New Roman" w:hAnsi="Arial" w:cs="Arial"/>
          <w:b/>
          <w:bCs/>
          <w:sz w:val="16"/>
          <w:szCs w:val="16"/>
          <w:lang w:eastAsia="ru-RU"/>
        </w:rPr>
        <w:br/>
      </w:r>
    </w:p>
    <w:p w:rsidR="004A244B" w:rsidRPr="004A244B" w:rsidRDefault="004A244B" w:rsidP="004A244B">
      <w:pPr>
        <w:widowControl w:val="0"/>
        <w:suppressAutoHyphens/>
        <w:jc w:val="both"/>
        <w:rPr>
          <w:rFonts w:ascii="Times New Roman" w:eastAsia="Times New Roman" w:hAnsi="Times New Roman" w:cs="Times New Roman"/>
          <w:sz w:val="28"/>
          <w:szCs w:val="28"/>
          <w:lang w:eastAsia="ru-RU"/>
        </w:rPr>
      </w:pPr>
    </w:p>
    <w:p w:rsidR="004A244B" w:rsidRPr="004A244B" w:rsidRDefault="004A244B" w:rsidP="004A24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eastAsia="Times New Roman" w:hAnsi="Times New Roman" w:cs="Times New Roman"/>
          <w:sz w:val="28"/>
          <w:szCs w:val="28"/>
          <w:lang w:eastAsia="ru-RU"/>
        </w:rPr>
      </w:pPr>
      <w:r w:rsidRPr="004A244B">
        <w:rPr>
          <w:rFonts w:ascii="Times New Roman" w:eastAsia="Times New Roman" w:hAnsi="Times New Roman" w:cs="Times New Roman"/>
          <w:sz w:val="28"/>
          <w:szCs w:val="28"/>
          <w:lang w:eastAsia="ru-RU"/>
        </w:rPr>
        <w:t>Разработчик:</w:t>
      </w:r>
    </w:p>
    <w:p w:rsidR="004A244B" w:rsidRPr="004A244B" w:rsidRDefault="004A244B" w:rsidP="004A24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eastAsia="Times New Roman" w:hAnsi="Times New Roman" w:cs="Times New Roman"/>
          <w:sz w:val="28"/>
          <w:szCs w:val="28"/>
          <w:lang w:eastAsia="ru-RU"/>
        </w:rPr>
      </w:pPr>
    </w:p>
    <w:p w:rsidR="004A244B" w:rsidRPr="004A244B" w:rsidRDefault="004A244B" w:rsidP="004A24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cs="Times New Roman"/>
          <w:caps/>
          <w:sz w:val="28"/>
          <w:szCs w:val="28"/>
          <w:lang w:eastAsia="ru-RU"/>
        </w:rPr>
      </w:pPr>
      <w:r w:rsidRPr="004A244B">
        <w:rPr>
          <w:rFonts w:ascii="Times New Roman" w:eastAsia="Times New Roman" w:hAnsi="Times New Roman" w:cs="Times New Roman"/>
          <w:sz w:val="28"/>
          <w:szCs w:val="28"/>
          <w:lang w:eastAsia="ru-RU"/>
        </w:rPr>
        <w:t>Колесникова Т.Г., преподаватель профессионального цикла</w:t>
      </w:r>
    </w:p>
    <w:p w:rsidR="004A244B" w:rsidRPr="004A244B" w:rsidRDefault="004A244B" w:rsidP="004A24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b/>
          <w:caps/>
          <w:sz w:val="28"/>
          <w:szCs w:val="28"/>
          <w:u w:val="single"/>
          <w:lang w:eastAsia="ru-RU"/>
        </w:rPr>
      </w:pPr>
    </w:p>
    <w:p w:rsidR="004A244B" w:rsidRPr="004A244B" w:rsidRDefault="004A244B" w:rsidP="004A24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b/>
          <w:caps/>
          <w:sz w:val="28"/>
          <w:szCs w:val="28"/>
          <w:u w:val="single"/>
          <w:lang w:eastAsia="ru-RU"/>
        </w:rPr>
      </w:pPr>
    </w:p>
    <w:p w:rsidR="004A244B" w:rsidRPr="004A244B" w:rsidRDefault="004A244B" w:rsidP="004A24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b/>
          <w:caps/>
          <w:sz w:val="28"/>
          <w:szCs w:val="28"/>
          <w:u w:val="single"/>
          <w:lang w:eastAsia="ru-RU"/>
        </w:rPr>
      </w:pPr>
    </w:p>
    <w:p w:rsidR="004A244B" w:rsidRPr="004A244B" w:rsidRDefault="004A244B" w:rsidP="004A24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b/>
          <w:caps/>
          <w:sz w:val="28"/>
          <w:szCs w:val="28"/>
          <w:u w:val="single"/>
          <w:lang w:eastAsia="ru-RU"/>
        </w:rPr>
      </w:pPr>
    </w:p>
    <w:p w:rsidR="004A244B" w:rsidRPr="004A244B" w:rsidRDefault="004A244B" w:rsidP="004A24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b/>
          <w:caps/>
          <w:sz w:val="28"/>
          <w:szCs w:val="28"/>
          <w:u w:val="single"/>
          <w:lang w:eastAsia="ru-RU"/>
        </w:rPr>
      </w:pPr>
    </w:p>
    <w:tbl>
      <w:tblPr>
        <w:tblpPr w:leftFromText="180" w:rightFromText="180" w:vertAnchor="text" w:horzAnchor="margin" w:tblpY="169"/>
        <w:tblW w:w="5103" w:type="dxa"/>
        <w:tblLook w:val="04A0" w:firstRow="1" w:lastRow="0" w:firstColumn="1" w:lastColumn="0" w:noHBand="0" w:noVBand="1"/>
      </w:tblPr>
      <w:tblGrid>
        <w:gridCol w:w="5116"/>
      </w:tblGrid>
      <w:tr w:rsidR="004A244B" w:rsidRPr="004A244B" w:rsidTr="00560B93">
        <w:trPr>
          <w:trHeight w:val="1144"/>
        </w:trPr>
        <w:tc>
          <w:tcPr>
            <w:tcW w:w="5103" w:type="dxa"/>
          </w:tcPr>
          <w:p w:rsidR="004A244B" w:rsidRPr="004A244B" w:rsidRDefault="004A244B" w:rsidP="004A244B">
            <w:pPr>
              <w:rPr>
                <w:rFonts w:ascii="Times New Roman" w:eastAsia="Times New Roman" w:hAnsi="Times New Roman" w:cs="Times New Roman"/>
                <w:sz w:val="28"/>
                <w:szCs w:val="28"/>
                <w:lang w:eastAsia="ru-RU"/>
              </w:rPr>
            </w:pPr>
            <w:r w:rsidRPr="004A244B">
              <w:rPr>
                <w:rFonts w:ascii="Times New Roman" w:eastAsia="Times New Roman" w:hAnsi="Times New Roman" w:cs="Times New Roman"/>
                <w:sz w:val="28"/>
                <w:szCs w:val="28"/>
                <w:lang w:eastAsia="ru-RU"/>
              </w:rPr>
              <w:t>ОДОБРЕНО</w:t>
            </w:r>
          </w:p>
          <w:p w:rsidR="004A244B" w:rsidRPr="004A244B" w:rsidRDefault="004A244B" w:rsidP="004A244B">
            <w:pPr>
              <w:rPr>
                <w:rFonts w:ascii="Times New Roman" w:eastAsia="Times New Roman" w:hAnsi="Times New Roman" w:cs="Times New Roman"/>
                <w:sz w:val="28"/>
                <w:szCs w:val="28"/>
                <w:lang w:eastAsia="ru-RU"/>
              </w:rPr>
            </w:pPr>
            <w:r w:rsidRPr="004A244B">
              <w:rPr>
                <w:rFonts w:ascii="Times New Roman" w:eastAsia="Times New Roman" w:hAnsi="Times New Roman" w:cs="Times New Roman"/>
                <w:sz w:val="28"/>
                <w:szCs w:val="28"/>
                <w:lang w:eastAsia="ru-RU"/>
              </w:rPr>
              <w:t>Предметно-цикловой комиссией (ПЦК)</w:t>
            </w:r>
          </w:p>
          <w:p w:rsidR="004A244B" w:rsidRPr="004A244B" w:rsidRDefault="004A244B" w:rsidP="004A244B">
            <w:pPr>
              <w:rPr>
                <w:rFonts w:ascii="Times New Roman" w:eastAsia="Times New Roman" w:hAnsi="Times New Roman" w:cs="Times New Roman"/>
                <w:sz w:val="28"/>
                <w:szCs w:val="28"/>
                <w:lang w:eastAsia="ru-RU"/>
              </w:rPr>
            </w:pPr>
            <w:r w:rsidRPr="004A244B">
              <w:rPr>
                <w:rFonts w:ascii="Times New Roman" w:eastAsia="Times New Roman" w:hAnsi="Times New Roman" w:cs="Times New Roman"/>
                <w:sz w:val="28"/>
                <w:szCs w:val="28"/>
                <w:lang w:eastAsia="ru-RU"/>
              </w:rPr>
              <w:t>___________________________________</w:t>
            </w:r>
          </w:p>
          <w:p w:rsidR="004A244B" w:rsidRPr="004A244B" w:rsidRDefault="004A244B" w:rsidP="004A244B">
            <w:pPr>
              <w:widowControl w:val="0"/>
              <w:suppressAutoHyphens/>
              <w:ind w:hanging="33"/>
              <w:rPr>
                <w:rFonts w:ascii="Times New Roman" w:eastAsia="Times New Roman" w:hAnsi="Times New Roman" w:cs="Times New Roman"/>
                <w:sz w:val="28"/>
                <w:szCs w:val="28"/>
                <w:lang w:eastAsia="ru-RU"/>
              </w:rPr>
            </w:pPr>
            <w:r w:rsidRPr="004A244B">
              <w:rPr>
                <w:rFonts w:ascii="Times New Roman" w:eastAsia="Times New Roman" w:hAnsi="Times New Roman" w:cs="Times New Roman"/>
                <w:sz w:val="28"/>
                <w:szCs w:val="28"/>
                <w:lang w:eastAsia="ru-RU"/>
              </w:rPr>
              <w:t>Председатель ПЦК</w:t>
            </w:r>
          </w:p>
          <w:p w:rsidR="004A244B" w:rsidRPr="004A244B" w:rsidRDefault="004A244B" w:rsidP="004A244B">
            <w:pPr>
              <w:widowControl w:val="0"/>
              <w:suppressAutoHyphens/>
              <w:ind w:hanging="33"/>
              <w:rPr>
                <w:rFonts w:ascii="Times New Roman" w:eastAsia="Times New Roman" w:hAnsi="Times New Roman" w:cs="Times New Roman"/>
                <w:sz w:val="28"/>
                <w:szCs w:val="28"/>
                <w:lang w:eastAsia="ru-RU"/>
              </w:rPr>
            </w:pPr>
            <w:r w:rsidRPr="004A244B">
              <w:rPr>
                <w:rFonts w:ascii="Times New Roman" w:eastAsia="Times New Roman" w:hAnsi="Times New Roman" w:cs="Times New Roman"/>
                <w:sz w:val="28"/>
                <w:szCs w:val="28"/>
                <w:lang w:eastAsia="ru-RU"/>
              </w:rPr>
              <w:t xml:space="preserve">_________________/  </w:t>
            </w:r>
            <w:r w:rsidRPr="004A244B">
              <w:rPr>
                <w:rFonts w:ascii="Times New Roman" w:eastAsia="Times New Roman" w:hAnsi="Times New Roman" w:cs="Times New Roman"/>
                <w:sz w:val="28"/>
                <w:szCs w:val="28"/>
                <w:u w:val="single"/>
                <w:lang w:eastAsia="ru-RU"/>
              </w:rPr>
              <w:t xml:space="preserve"> И.В. </w:t>
            </w:r>
            <w:proofErr w:type="spellStart"/>
            <w:r w:rsidRPr="004A244B">
              <w:rPr>
                <w:rFonts w:ascii="Times New Roman" w:eastAsia="Times New Roman" w:hAnsi="Times New Roman" w:cs="Times New Roman"/>
                <w:sz w:val="28"/>
                <w:szCs w:val="28"/>
                <w:u w:val="single"/>
                <w:lang w:eastAsia="ru-RU"/>
              </w:rPr>
              <w:t>Служаева</w:t>
            </w:r>
            <w:proofErr w:type="spellEnd"/>
            <w:r w:rsidRPr="004A244B">
              <w:rPr>
                <w:rFonts w:ascii="Times New Roman" w:eastAsia="Times New Roman" w:hAnsi="Times New Roman" w:cs="Times New Roman"/>
                <w:sz w:val="28"/>
                <w:szCs w:val="28"/>
                <w:u w:val="single"/>
                <w:lang w:eastAsia="ru-RU"/>
              </w:rPr>
              <w:t xml:space="preserve"> </w:t>
            </w:r>
          </w:p>
          <w:p w:rsidR="004A244B" w:rsidRPr="004A244B" w:rsidRDefault="004A244B" w:rsidP="004A244B">
            <w:pPr>
              <w:widowControl w:val="0"/>
              <w:tabs>
                <w:tab w:val="left" w:pos="3375"/>
              </w:tabs>
              <w:suppressAutoHyphens/>
              <w:ind w:hanging="33"/>
              <w:rPr>
                <w:rFonts w:ascii="Times New Roman" w:eastAsia="Times New Roman" w:hAnsi="Times New Roman" w:cs="Times New Roman"/>
                <w:sz w:val="28"/>
                <w:szCs w:val="28"/>
                <w:lang w:eastAsia="ru-RU"/>
              </w:rPr>
            </w:pPr>
            <w:r w:rsidRPr="004A244B">
              <w:rPr>
                <w:rFonts w:ascii="Times New Roman" w:eastAsia="Times New Roman" w:hAnsi="Times New Roman" w:cs="Times New Roman"/>
                <w:sz w:val="24"/>
                <w:szCs w:val="28"/>
                <w:lang w:eastAsia="ru-RU"/>
              </w:rPr>
              <w:t xml:space="preserve">             </w:t>
            </w:r>
            <w:r w:rsidRPr="004A244B">
              <w:rPr>
                <w:rFonts w:ascii="Times New Roman" w:eastAsia="Times New Roman" w:hAnsi="Times New Roman" w:cs="Times New Roman"/>
                <w:sz w:val="16"/>
                <w:szCs w:val="16"/>
                <w:lang w:eastAsia="ru-RU"/>
              </w:rPr>
              <w:t xml:space="preserve"> подпись</w:t>
            </w:r>
            <w:r w:rsidRPr="004A244B">
              <w:rPr>
                <w:rFonts w:ascii="Times New Roman" w:eastAsia="Times New Roman" w:hAnsi="Times New Roman" w:cs="Times New Roman"/>
                <w:sz w:val="24"/>
                <w:szCs w:val="28"/>
                <w:lang w:eastAsia="ru-RU"/>
              </w:rPr>
              <w:t xml:space="preserve">                            </w:t>
            </w:r>
            <w:r w:rsidRPr="004A244B">
              <w:rPr>
                <w:rFonts w:ascii="Times New Roman" w:eastAsia="Times New Roman" w:hAnsi="Times New Roman" w:cs="Times New Roman"/>
                <w:sz w:val="28"/>
                <w:szCs w:val="28"/>
                <w:vertAlign w:val="superscript"/>
                <w:lang w:eastAsia="ru-RU"/>
              </w:rPr>
              <w:t>Ф.И.О.</w:t>
            </w:r>
          </w:p>
        </w:tc>
      </w:tr>
      <w:tr w:rsidR="004A244B" w:rsidRPr="004A244B" w:rsidTr="00560B93">
        <w:trPr>
          <w:trHeight w:val="908"/>
        </w:trPr>
        <w:tc>
          <w:tcPr>
            <w:tcW w:w="5103" w:type="dxa"/>
          </w:tcPr>
          <w:p w:rsidR="004A244B" w:rsidRPr="004A244B" w:rsidRDefault="004A244B" w:rsidP="004A244B">
            <w:pPr>
              <w:rPr>
                <w:rFonts w:ascii="Times New Roman" w:eastAsia="Times New Roman" w:hAnsi="Times New Roman" w:cs="Times New Roman"/>
                <w:sz w:val="28"/>
                <w:szCs w:val="28"/>
                <w:lang w:eastAsia="ru-RU"/>
              </w:rPr>
            </w:pPr>
            <w:r w:rsidRPr="004A244B">
              <w:rPr>
                <w:rFonts w:ascii="Times New Roman" w:eastAsia="Times New Roman" w:hAnsi="Times New Roman" w:cs="Times New Roman"/>
                <w:sz w:val="28"/>
                <w:szCs w:val="28"/>
                <w:lang w:eastAsia="ru-RU"/>
              </w:rPr>
              <w:t xml:space="preserve">Протокол № ___ </w:t>
            </w:r>
            <w:proofErr w:type="gramStart"/>
            <w:r w:rsidRPr="004A244B">
              <w:rPr>
                <w:rFonts w:ascii="Times New Roman" w:eastAsia="Times New Roman" w:hAnsi="Times New Roman" w:cs="Times New Roman"/>
                <w:sz w:val="28"/>
                <w:szCs w:val="28"/>
                <w:lang w:eastAsia="ru-RU"/>
              </w:rPr>
              <w:t>от</w:t>
            </w:r>
            <w:proofErr w:type="gramEnd"/>
            <w:r w:rsidRPr="004A244B">
              <w:rPr>
                <w:rFonts w:ascii="Times New Roman" w:eastAsia="Times New Roman" w:hAnsi="Times New Roman" w:cs="Times New Roman"/>
                <w:sz w:val="28"/>
                <w:szCs w:val="28"/>
                <w:lang w:eastAsia="ru-RU"/>
              </w:rPr>
              <w:t xml:space="preserve"> </w:t>
            </w:r>
          </w:p>
          <w:p w:rsidR="004A244B" w:rsidRPr="004A244B" w:rsidRDefault="004A244B" w:rsidP="004A244B">
            <w:pPr>
              <w:rPr>
                <w:rFonts w:ascii="Times New Roman" w:eastAsia="Times New Roman" w:hAnsi="Times New Roman" w:cs="Times New Roman"/>
                <w:sz w:val="28"/>
                <w:szCs w:val="28"/>
                <w:lang w:eastAsia="ru-RU"/>
              </w:rPr>
            </w:pPr>
            <w:r w:rsidRPr="004A244B">
              <w:rPr>
                <w:rFonts w:ascii="Times New Roman" w:eastAsia="Times New Roman" w:hAnsi="Times New Roman" w:cs="Times New Roman"/>
                <w:sz w:val="28"/>
                <w:szCs w:val="28"/>
                <w:lang w:eastAsia="ru-RU"/>
              </w:rPr>
              <w:t>«____» ____________20___ г.</w:t>
            </w:r>
          </w:p>
        </w:tc>
      </w:tr>
    </w:tbl>
    <w:p w:rsidR="004A244B" w:rsidRPr="004A244B" w:rsidRDefault="004A244B" w:rsidP="004A24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b/>
          <w:caps/>
          <w:sz w:val="28"/>
          <w:szCs w:val="28"/>
          <w:u w:val="single"/>
          <w:lang w:eastAsia="ru-RU"/>
        </w:rPr>
      </w:pPr>
    </w:p>
    <w:p w:rsidR="004A244B" w:rsidRPr="004A244B" w:rsidRDefault="004A244B" w:rsidP="004A24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b/>
          <w:caps/>
          <w:sz w:val="28"/>
          <w:szCs w:val="28"/>
          <w:u w:val="single"/>
          <w:lang w:eastAsia="ru-RU"/>
        </w:rPr>
      </w:pPr>
    </w:p>
    <w:p w:rsidR="004A244B" w:rsidRPr="004A244B" w:rsidRDefault="004A244B" w:rsidP="004A24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b/>
          <w:caps/>
          <w:sz w:val="28"/>
          <w:szCs w:val="28"/>
          <w:u w:val="single"/>
          <w:lang w:eastAsia="ru-RU"/>
        </w:rPr>
      </w:pPr>
    </w:p>
    <w:p w:rsidR="004A244B" w:rsidRPr="004A244B" w:rsidRDefault="004A244B" w:rsidP="004A24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b/>
          <w:caps/>
          <w:sz w:val="28"/>
          <w:szCs w:val="28"/>
          <w:u w:val="single"/>
          <w:lang w:eastAsia="ru-RU"/>
        </w:rPr>
      </w:pPr>
    </w:p>
    <w:p w:rsidR="004A244B" w:rsidRPr="004A244B" w:rsidRDefault="004A244B" w:rsidP="004A24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b/>
          <w:caps/>
          <w:sz w:val="28"/>
          <w:szCs w:val="28"/>
          <w:u w:val="single"/>
          <w:lang w:eastAsia="ru-RU"/>
        </w:rPr>
      </w:pPr>
    </w:p>
    <w:p w:rsidR="004A244B" w:rsidRPr="004A244B" w:rsidRDefault="004A244B" w:rsidP="004A24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b/>
          <w:caps/>
          <w:sz w:val="28"/>
          <w:szCs w:val="28"/>
          <w:u w:val="single"/>
          <w:lang w:eastAsia="ru-RU"/>
        </w:rPr>
      </w:pPr>
    </w:p>
    <w:p w:rsidR="004A244B" w:rsidRPr="004A244B" w:rsidRDefault="004A244B" w:rsidP="004A24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b/>
          <w:caps/>
          <w:sz w:val="28"/>
          <w:szCs w:val="28"/>
          <w:u w:val="single"/>
          <w:lang w:eastAsia="ru-RU"/>
        </w:rPr>
      </w:pPr>
    </w:p>
    <w:p w:rsidR="004A244B" w:rsidRPr="004A244B" w:rsidRDefault="004A244B" w:rsidP="004A24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b/>
          <w:caps/>
          <w:sz w:val="28"/>
          <w:szCs w:val="28"/>
          <w:u w:val="single"/>
          <w:lang w:eastAsia="ru-RU"/>
        </w:rPr>
      </w:pPr>
    </w:p>
    <w:p w:rsidR="004A244B" w:rsidRPr="004A244B" w:rsidRDefault="004A244B" w:rsidP="004A244B">
      <w:pPr>
        <w:widowControl w:val="0"/>
        <w:suppressAutoHyphens/>
        <w:rPr>
          <w:rFonts w:ascii="Times New Roman" w:eastAsia="Times New Roman" w:hAnsi="Times New Roman" w:cs="Times New Roman"/>
          <w:sz w:val="28"/>
          <w:szCs w:val="28"/>
          <w:lang w:eastAsia="ru-RU"/>
        </w:rPr>
      </w:pPr>
    </w:p>
    <w:p w:rsidR="002973AC" w:rsidRDefault="004A244B" w:rsidP="008F1E14">
      <w:pPr>
        <w:jc w:val="center"/>
        <w:rPr>
          <w:rFonts w:ascii="Times New Roman" w:hAnsi="Times New Roman" w:cs="Times New Roman"/>
          <w:b/>
          <w:bCs/>
          <w:sz w:val="24"/>
          <w:szCs w:val="24"/>
        </w:rPr>
      </w:pPr>
      <w:r w:rsidRPr="004A244B">
        <w:rPr>
          <w:rFonts w:ascii="Times New Roman" w:eastAsia="Times New Roman" w:hAnsi="Times New Roman" w:cs="Times New Roman"/>
          <w:b/>
          <w:caps/>
          <w:sz w:val="28"/>
          <w:szCs w:val="28"/>
          <w:u w:val="single"/>
          <w:lang w:eastAsia="ru-RU"/>
        </w:rPr>
        <w:br w:type="page"/>
      </w:r>
      <w:r w:rsidR="002973AC">
        <w:rPr>
          <w:rFonts w:ascii="Times New Roman" w:hAnsi="Times New Roman" w:cs="Times New Roman"/>
          <w:b/>
          <w:bCs/>
          <w:sz w:val="24"/>
          <w:szCs w:val="24"/>
        </w:rPr>
        <w:lastRenderedPageBreak/>
        <w:t xml:space="preserve">СОДЕРЖАНИЕ </w:t>
      </w:r>
    </w:p>
    <w:p w:rsidR="002973AC" w:rsidRDefault="002973AC" w:rsidP="002973AC"/>
    <w:p w:rsidR="002973AC" w:rsidRDefault="002973AC" w:rsidP="002973AC"/>
    <w:p w:rsidR="008F1E14" w:rsidRPr="008F1E14" w:rsidRDefault="008F1E14" w:rsidP="008F1E14">
      <w:pPr>
        <w:pStyle w:val="13"/>
        <w:jc w:val="both"/>
        <w:rPr>
          <w:rFonts w:eastAsia="Segoe UI"/>
          <w:sz w:val="28"/>
          <w:lang w:val="ru-RU"/>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gridCol w:w="532"/>
      </w:tblGrid>
      <w:tr w:rsidR="008F1E14" w:rsidTr="008F1E14">
        <w:tc>
          <w:tcPr>
            <w:tcW w:w="534" w:type="dxa"/>
          </w:tcPr>
          <w:p w:rsidR="008F1E14" w:rsidRPr="008F1E14" w:rsidRDefault="008F1E14" w:rsidP="008F1E14">
            <w:pPr>
              <w:pStyle w:val="1"/>
              <w:jc w:val="left"/>
              <w:outlineLvl w:val="0"/>
              <w:rPr>
                <w:b w:val="0"/>
              </w:rPr>
            </w:pPr>
            <w:r w:rsidRPr="008F1E14">
              <w:rPr>
                <w:b w:val="0"/>
              </w:rPr>
              <w:t>1</w:t>
            </w:r>
          </w:p>
        </w:tc>
        <w:tc>
          <w:tcPr>
            <w:tcW w:w="8788" w:type="dxa"/>
          </w:tcPr>
          <w:p w:rsidR="008F1E14" w:rsidRDefault="008F1E14" w:rsidP="008F1E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8F1E14">
              <w:rPr>
                <w:rFonts w:ascii="Times New Roman" w:eastAsia="Times New Roman" w:hAnsi="Times New Roman" w:cs="Times New Roman"/>
                <w:sz w:val="28"/>
                <w:szCs w:val="28"/>
              </w:rPr>
              <w:t>Паспорт рабочей программы профессионального модуля</w:t>
            </w:r>
            <w:r>
              <w:rPr>
                <w:rFonts w:ascii="Times New Roman" w:eastAsia="Times New Roman" w:hAnsi="Times New Roman" w:cs="Times New Roman"/>
                <w:sz w:val="28"/>
                <w:szCs w:val="28"/>
              </w:rPr>
              <w:t xml:space="preserve"> </w:t>
            </w:r>
            <w:r w:rsidRPr="008F1E14">
              <w:rPr>
                <w:rFonts w:eastAsia="Segoe UI"/>
                <w:sz w:val="28"/>
              </w:rPr>
              <w:t>«</w:t>
            </w:r>
            <w:r w:rsidRPr="008F1E14">
              <w:rPr>
                <w:rFonts w:ascii="Times New Roman" w:eastAsia="Segoe UI" w:hAnsi="Times New Roman" w:cs="Times New Roman"/>
                <w:sz w:val="28"/>
              </w:rPr>
              <w:t xml:space="preserve">ПМ.03 </w:t>
            </w:r>
            <w:r w:rsidRPr="008F1E14">
              <w:rPr>
                <w:rFonts w:ascii="Times New Roman" w:hAnsi="Times New Roman" w:cs="Times New Roman"/>
                <w:color w:val="000000"/>
                <w:sz w:val="28"/>
              </w:rPr>
              <w:t>Ведение технического обслуживания, эксплуатации и ремонта контрольно-измерительных приборов и электрических схем систем автоматики</w:t>
            </w:r>
            <w:r w:rsidRPr="008F1E14">
              <w:rPr>
                <w:rFonts w:ascii="Times New Roman" w:eastAsia="Segoe UI" w:hAnsi="Times New Roman" w:cs="Times New Roman"/>
                <w:sz w:val="28"/>
              </w:rPr>
              <w:t>»</w:t>
            </w:r>
          </w:p>
        </w:tc>
        <w:tc>
          <w:tcPr>
            <w:tcW w:w="532" w:type="dxa"/>
          </w:tcPr>
          <w:p w:rsidR="008F1E14" w:rsidRDefault="008F1E14" w:rsidP="002973AC">
            <w:pPr>
              <w:pStyle w:val="1"/>
              <w:outlineLvl w:val="0"/>
            </w:pPr>
          </w:p>
        </w:tc>
      </w:tr>
      <w:tr w:rsidR="008F1E14" w:rsidTr="008F1E14">
        <w:tc>
          <w:tcPr>
            <w:tcW w:w="534" w:type="dxa"/>
          </w:tcPr>
          <w:p w:rsidR="008F1E14" w:rsidRPr="008F1E14" w:rsidRDefault="008F1E14" w:rsidP="008F1E14">
            <w:pPr>
              <w:pStyle w:val="1"/>
              <w:jc w:val="left"/>
              <w:outlineLvl w:val="0"/>
              <w:rPr>
                <w:b w:val="0"/>
              </w:rPr>
            </w:pPr>
            <w:r w:rsidRPr="008F1E14">
              <w:rPr>
                <w:b w:val="0"/>
              </w:rPr>
              <w:t>2.</w:t>
            </w:r>
          </w:p>
        </w:tc>
        <w:tc>
          <w:tcPr>
            <w:tcW w:w="8788" w:type="dxa"/>
          </w:tcPr>
          <w:p w:rsidR="008F1E14" w:rsidRPr="008F1E14" w:rsidRDefault="008F1E14" w:rsidP="008F1E14">
            <w:pPr>
              <w:pStyle w:val="15"/>
              <w:jc w:val="both"/>
              <w:rPr>
                <w:rFonts w:ascii="Times New Roman" w:hAnsi="Times New Roman"/>
              </w:rPr>
            </w:pPr>
            <w:r w:rsidRPr="008F1E14">
              <w:rPr>
                <w:rFonts w:ascii="Times New Roman" w:hAnsi="Times New Roman"/>
                <w:b w:val="0"/>
                <w:caps w:val="0"/>
              </w:rPr>
              <w:t>Структура и содержание профессионального</w:t>
            </w:r>
            <w:r>
              <w:rPr>
                <w:rFonts w:ascii="Times New Roman" w:hAnsi="Times New Roman"/>
                <w:caps w:val="0"/>
              </w:rPr>
              <w:t xml:space="preserve"> </w:t>
            </w:r>
            <w:r w:rsidRPr="008F1E14">
              <w:rPr>
                <w:rFonts w:ascii="Times New Roman" w:hAnsi="Times New Roman"/>
                <w:b w:val="0"/>
                <w:caps w:val="0"/>
              </w:rPr>
              <w:t>модуля</w:t>
            </w:r>
          </w:p>
        </w:tc>
        <w:tc>
          <w:tcPr>
            <w:tcW w:w="532" w:type="dxa"/>
          </w:tcPr>
          <w:p w:rsidR="008F1E14" w:rsidRDefault="008F1E14" w:rsidP="002973AC">
            <w:pPr>
              <w:pStyle w:val="1"/>
              <w:outlineLvl w:val="0"/>
            </w:pPr>
          </w:p>
        </w:tc>
      </w:tr>
      <w:tr w:rsidR="008F1E14" w:rsidTr="008F1E14">
        <w:tc>
          <w:tcPr>
            <w:tcW w:w="534" w:type="dxa"/>
          </w:tcPr>
          <w:p w:rsidR="008F1E14" w:rsidRPr="008F1E14" w:rsidRDefault="008F1E14" w:rsidP="008F1E14">
            <w:pPr>
              <w:pStyle w:val="1"/>
              <w:jc w:val="left"/>
              <w:outlineLvl w:val="0"/>
              <w:rPr>
                <w:b w:val="0"/>
              </w:rPr>
            </w:pPr>
            <w:r w:rsidRPr="008F1E14">
              <w:rPr>
                <w:b w:val="0"/>
              </w:rPr>
              <w:t>3</w:t>
            </w:r>
          </w:p>
        </w:tc>
        <w:tc>
          <w:tcPr>
            <w:tcW w:w="8788" w:type="dxa"/>
          </w:tcPr>
          <w:p w:rsidR="008F1E14" w:rsidRPr="008F1E14" w:rsidRDefault="008F1E14" w:rsidP="008F1E14">
            <w:pPr>
              <w:pStyle w:val="15"/>
              <w:jc w:val="both"/>
              <w:rPr>
                <w:rFonts w:ascii="Times New Roman" w:hAnsi="Times New Roman"/>
                <w:b w:val="0"/>
                <w:lang w:val="ru-RU"/>
              </w:rPr>
            </w:pPr>
            <w:r w:rsidRPr="008F1E14">
              <w:rPr>
                <w:rFonts w:ascii="Times New Roman" w:hAnsi="Times New Roman"/>
                <w:b w:val="0"/>
                <w:caps w:val="0"/>
              </w:rPr>
              <w:t>Условия реализации профессионального модуля</w:t>
            </w:r>
          </w:p>
        </w:tc>
        <w:tc>
          <w:tcPr>
            <w:tcW w:w="532" w:type="dxa"/>
          </w:tcPr>
          <w:p w:rsidR="008F1E14" w:rsidRDefault="008F1E14" w:rsidP="002973AC">
            <w:pPr>
              <w:pStyle w:val="1"/>
              <w:outlineLvl w:val="0"/>
            </w:pPr>
          </w:p>
        </w:tc>
      </w:tr>
      <w:tr w:rsidR="008F1E14" w:rsidTr="008F1E14">
        <w:tc>
          <w:tcPr>
            <w:tcW w:w="534" w:type="dxa"/>
          </w:tcPr>
          <w:p w:rsidR="008F1E14" w:rsidRPr="008F1E14" w:rsidRDefault="008F1E14" w:rsidP="008F1E14">
            <w:pPr>
              <w:pStyle w:val="1"/>
              <w:jc w:val="left"/>
              <w:outlineLvl w:val="0"/>
              <w:rPr>
                <w:b w:val="0"/>
              </w:rPr>
            </w:pPr>
            <w:r>
              <w:rPr>
                <w:b w:val="0"/>
              </w:rPr>
              <w:t>4</w:t>
            </w:r>
          </w:p>
        </w:tc>
        <w:tc>
          <w:tcPr>
            <w:tcW w:w="8788" w:type="dxa"/>
          </w:tcPr>
          <w:p w:rsidR="008F1E14" w:rsidRPr="008F1E14" w:rsidRDefault="008F1E14" w:rsidP="008F1E14">
            <w:pPr>
              <w:pStyle w:val="15"/>
              <w:jc w:val="both"/>
              <w:rPr>
                <w:rFonts w:ascii="Times New Roman" w:hAnsi="Times New Roman"/>
                <w:b w:val="0"/>
                <w:bCs w:val="0"/>
                <w:lang w:val="ru-RU"/>
              </w:rPr>
            </w:pPr>
            <w:r w:rsidRPr="008F1E14">
              <w:rPr>
                <w:rFonts w:ascii="Times New Roman" w:hAnsi="Times New Roman"/>
                <w:b w:val="0"/>
                <w:caps w:val="0"/>
              </w:rPr>
              <w:t xml:space="preserve">Контроль и оценка результатов освоения </w:t>
            </w:r>
            <w:r w:rsidRPr="008F1E14">
              <w:rPr>
                <w:rFonts w:ascii="Times New Roman" w:hAnsi="Times New Roman"/>
                <w:b w:val="0"/>
                <w:caps w:val="0"/>
              </w:rPr>
              <w:br/>
              <w:t>профессионального модуля</w:t>
            </w:r>
          </w:p>
        </w:tc>
        <w:tc>
          <w:tcPr>
            <w:tcW w:w="532" w:type="dxa"/>
          </w:tcPr>
          <w:p w:rsidR="008F1E14" w:rsidRDefault="008F1E14" w:rsidP="002973AC">
            <w:pPr>
              <w:pStyle w:val="1"/>
              <w:outlineLvl w:val="0"/>
            </w:pPr>
          </w:p>
        </w:tc>
      </w:tr>
      <w:tr w:rsidR="008F1E14" w:rsidTr="008F1E14">
        <w:tc>
          <w:tcPr>
            <w:tcW w:w="534" w:type="dxa"/>
          </w:tcPr>
          <w:p w:rsidR="008F1E14" w:rsidRDefault="008F1E14" w:rsidP="008F1E14">
            <w:pPr>
              <w:pStyle w:val="1"/>
              <w:jc w:val="left"/>
              <w:outlineLvl w:val="0"/>
              <w:rPr>
                <w:b w:val="0"/>
              </w:rPr>
            </w:pPr>
            <w:r>
              <w:rPr>
                <w:b w:val="0"/>
              </w:rPr>
              <w:t>5</w:t>
            </w:r>
          </w:p>
        </w:tc>
        <w:tc>
          <w:tcPr>
            <w:tcW w:w="8788" w:type="dxa"/>
          </w:tcPr>
          <w:p w:rsidR="008F1E14" w:rsidRPr="008F1E14" w:rsidRDefault="008F1E14" w:rsidP="008F1E14">
            <w:pPr>
              <w:pStyle w:val="15"/>
              <w:jc w:val="both"/>
              <w:rPr>
                <w:rFonts w:ascii="Times New Roman" w:hAnsi="Times New Roman"/>
                <w:b w:val="0"/>
                <w:caps w:val="0"/>
                <w:lang w:val="ru-RU"/>
              </w:rPr>
            </w:pPr>
            <w:r>
              <w:rPr>
                <w:rFonts w:ascii="Times New Roman" w:hAnsi="Times New Roman"/>
                <w:b w:val="0"/>
                <w:caps w:val="0"/>
                <w:lang w:val="ru-RU"/>
              </w:rPr>
              <w:t>Лист актуализации</w:t>
            </w:r>
          </w:p>
        </w:tc>
        <w:tc>
          <w:tcPr>
            <w:tcW w:w="532" w:type="dxa"/>
          </w:tcPr>
          <w:p w:rsidR="008F1E14" w:rsidRDefault="008F1E14" w:rsidP="002973AC">
            <w:pPr>
              <w:pStyle w:val="1"/>
              <w:outlineLvl w:val="0"/>
            </w:pPr>
          </w:p>
        </w:tc>
      </w:tr>
    </w:tbl>
    <w:p w:rsidR="002973AC" w:rsidRDefault="002973AC" w:rsidP="002973AC">
      <w:pPr>
        <w:pStyle w:val="1"/>
      </w:pPr>
      <w:bookmarkStart w:id="2" w:name="_GoBack"/>
      <w:bookmarkEnd w:id="2"/>
    </w:p>
    <w:p w:rsidR="002973AC" w:rsidRDefault="002973AC" w:rsidP="002973AC">
      <w:pPr>
        <w:rPr>
          <w:rFonts w:ascii="Times New Roman Полужирный" w:eastAsia="Segoe UI" w:hAnsi="Times New Roman Полужирный" w:cs="Times New Roman"/>
          <w:b/>
          <w:bCs/>
          <w:caps/>
          <w:kern w:val="32"/>
          <w:sz w:val="24"/>
          <w:szCs w:val="24"/>
          <w:lang w:val="x-none" w:eastAsia="x-none"/>
        </w:rPr>
        <w:sectPr w:rsidR="002973AC">
          <w:pgSz w:w="11906" w:h="16838"/>
          <w:pgMar w:top="1134" w:right="567" w:bottom="1134" w:left="1701" w:header="709" w:footer="709" w:gutter="0"/>
          <w:cols w:space="720"/>
        </w:sectPr>
      </w:pPr>
    </w:p>
    <w:p w:rsidR="00026895" w:rsidRPr="00026895" w:rsidRDefault="00026895" w:rsidP="000268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b/>
          <w:caps/>
          <w:sz w:val="28"/>
          <w:szCs w:val="28"/>
        </w:rPr>
      </w:pPr>
      <w:r w:rsidRPr="00026895">
        <w:rPr>
          <w:rFonts w:ascii="Times New Roman" w:eastAsia="Times New Roman" w:hAnsi="Times New Roman" w:cs="Times New Roman"/>
          <w:b/>
          <w:sz w:val="28"/>
          <w:szCs w:val="28"/>
        </w:rPr>
        <w:lastRenderedPageBreak/>
        <w:t xml:space="preserve">1. </w:t>
      </w:r>
      <w:r w:rsidRPr="00026895">
        <w:rPr>
          <w:rFonts w:ascii="Times New Roman" w:eastAsia="Times New Roman" w:hAnsi="Times New Roman" w:cs="Times New Roman"/>
          <w:b/>
          <w:caps/>
          <w:sz w:val="28"/>
          <w:szCs w:val="28"/>
        </w:rPr>
        <w:t xml:space="preserve">паспорт </w:t>
      </w:r>
      <w:r w:rsidR="00047BC5">
        <w:rPr>
          <w:rFonts w:ascii="Times New Roman" w:eastAsia="Times New Roman" w:hAnsi="Times New Roman" w:cs="Times New Roman"/>
          <w:b/>
          <w:caps/>
          <w:sz w:val="28"/>
          <w:szCs w:val="28"/>
        </w:rPr>
        <w:t xml:space="preserve">рабочей </w:t>
      </w:r>
      <w:r w:rsidRPr="00026895">
        <w:rPr>
          <w:rFonts w:ascii="Times New Roman" w:eastAsia="Times New Roman" w:hAnsi="Times New Roman" w:cs="Times New Roman"/>
          <w:b/>
          <w:caps/>
          <w:sz w:val="28"/>
          <w:szCs w:val="28"/>
        </w:rPr>
        <w:t>ПРОГРАММЫ ПРОФЕССИОНАЛЬНОГО МОДУЛЯ</w:t>
      </w:r>
    </w:p>
    <w:p w:rsidR="00026895" w:rsidRPr="00026895" w:rsidRDefault="00026895" w:rsidP="00026895">
      <w:pPr>
        <w:pStyle w:val="13"/>
        <w:jc w:val="center"/>
        <w:rPr>
          <w:rFonts w:eastAsia="Segoe UI"/>
          <w:b/>
          <w:sz w:val="28"/>
          <w:lang w:val="ru-RU"/>
        </w:rPr>
      </w:pPr>
      <w:r w:rsidRPr="00026895">
        <w:rPr>
          <w:rFonts w:eastAsia="Segoe UI"/>
          <w:b/>
          <w:sz w:val="28"/>
          <w:lang w:val="ru-RU"/>
        </w:rPr>
        <w:t xml:space="preserve">«ПМ.03 </w:t>
      </w:r>
      <w:r w:rsidRPr="00026895">
        <w:rPr>
          <w:b/>
          <w:color w:val="000000"/>
          <w:sz w:val="28"/>
          <w:lang w:val="ru-RU" w:eastAsia="en-US"/>
        </w:rPr>
        <w:t>Ведение технического обслуживания, эксплуатации и ремонта контрольно-измерительных приборов и электрических схем систем автоматики</w:t>
      </w:r>
      <w:r w:rsidRPr="00026895">
        <w:rPr>
          <w:rFonts w:eastAsia="Segoe UI"/>
          <w:b/>
          <w:sz w:val="28"/>
          <w:lang w:val="ru-RU"/>
        </w:rPr>
        <w:t>»</w:t>
      </w:r>
    </w:p>
    <w:p w:rsidR="002973AC" w:rsidRPr="002973AC" w:rsidRDefault="002973AC" w:rsidP="002973AC">
      <w:pPr>
        <w:pStyle w:val="15"/>
        <w:rPr>
          <w:rFonts w:asciiTheme="minorHAnsi" w:hAnsiTheme="minorHAnsi"/>
          <w:b w:val="0"/>
          <w:lang w:val="ru-RU"/>
        </w:rPr>
      </w:pPr>
    </w:p>
    <w:p w:rsidR="002973AC" w:rsidRPr="002973AC" w:rsidRDefault="002973AC" w:rsidP="002973AC">
      <w:pPr>
        <w:pStyle w:val="111"/>
        <w:rPr>
          <w:rFonts w:ascii="Times New Roman" w:hAnsi="Times New Roman"/>
          <w:b w:val="0"/>
          <w:color w:val="auto"/>
        </w:rPr>
      </w:pPr>
      <w:r w:rsidRPr="002973AC">
        <w:rPr>
          <w:rFonts w:ascii="Times New Roman" w:hAnsi="Times New Roman"/>
          <w:color w:val="auto"/>
        </w:rPr>
        <w:t>1.1. Цель и место профессионального модуля в структуре</w:t>
      </w:r>
      <w:r w:rsidRPr="002973AC">
        <w:rPr>
          <w:rFonts w:ascii="Times New Roman" w:hAnsi="Times New Roman"/>
          <w:b w:val="0"/>
          <w:color w:val="auto"/>
        </w:rPr>
        <w:t xml:space="preserve"> образовательной программы</w:t>
      </w:r>
    </w:p>
    <w:p w:rsidR="002973AC" w:rsidRDefault="002973AC" w:rsidP="002973AC">
      <w:pPr>
        <w:suppressAutoHyphens/>
        <w:spacing w:line="276" w:lineRule="auto"/>
        <w:ind w:firstLine="709"/>
        <w:jc w:val="both"/>
        <w:rPr>
          <w:rFonts w:ascii="Times New Roman" w:eastAsia="Times New Roman" w:hAnsi="Times New Roman" w:cs="Times New Roman"/>
          <w:sz w:val="24"/>
          <w:szCs w:val="24"/>
          <w:lang w:eastAsia="ru-RU"/>
        </w:rPr>
      </w:pPr>
      <w:r w:rsidRPr="002973AC">
        <w:rPr>
          <w:rFonts w:ascii="Times New Roman" w:eastAsia="Times New Roman" w:hAnsi="Times New Roman" w:cs="Times New Roman"/>
          <w:sz w:val="24"/>
          <w:szCs w:val="24"/>
          <w:lang w:eastAsia="ru-RU"/>
        </w:rPr>
        <w:t>Цель модуля: освоение вида деятельности «</w:t>
      </w:r>
      <w:r w:rsidRPr="002973AC">
        <w:rPr>
          <w:rFonts w:ascii="Times New Roman" w:hAnsi="Times New Roman"/>
          <w:sz w:val="24"/>
          <w:szCs w:val="24"/>
        </w:rPr>
        <w:t xml:space="preserve">Ведение технического обслуживания, </w:t>
      </w:r>
      <w:r>
        <w:rPr>
          <w:rFonts w:ascii="Times New Roman" w:hAnsi="Times New Roman"/>
          <w:sz w:val="24"/>
          <w:szCs w:val="24"/>
        </w:rPr>
        <w:t>эксплуатации и ремонта контрольно-измерительных приборов и электрических схем систем автоматики</w:t>
      </w:r>
      <w:r>
        <w:rPr>
          <w:rFonts w:ascii="Times New Roman" w:eastAsia="Times New Roman" w:hAnsi="Times New Roman" w:cs="Times New Roman"/>
          <w:sz w:val="24"/>
          <w:szCs w:val="24"/>
          <w:lang w:eastAsia="ru-RU"/>
        </w:rPr>
        <w:t xml:space="preserve">». </w:t>
      </w:r>
    </w:p>
    <w:p w:rsidR="002973AC" w:rsidRDefault="002973AC" w:rsidP="002973AC">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Профессиональный модуль включен в обязательную часть образовательной программы.</w:t>
      </w:r>
    </w:p>
    <w:p w:rsidR="002973AC" w:rsidRDefault="002973AC" w:rsidP="002973AC">
      <w:pPr>
        <w:suppressAutoHyphens/>
        <w:spacing w:line="276" w:lineRule="auto"/>
        <w:ind w:firstLine="709"/>
        <w:jc w:val="both"/>
        <w:rPr>
          <w:rFonts w:ascii="Times New Roman" w:hAnsi="Times New Roman" w:cs="Times New Roman"/>
          <w:sz w:val="24"/>
          <w:szCs w:val="24"/>
        </w:rPr>
      </w:pPr>
    </w:p>
    <w:p w:rsidR="002973AC" w:rsidRPr="002973AC" w:rsidRDefault="002973AC" w:rsidP="002973AC">
      <w:pPr>
        <w:pStyle w:val="111"/>
        <w:rPr>
          <w:rFonts w:ascii="Times New Roman" w:hAnsi="Times New Roman"/>
          <w:color w:val="auto"/>
        </w:rPr>
      </w:pPr>
      <w:r w:rsidRPr="002973AC">
        <w:rPr>
          <w:rFonts w:ascii="Times New Roman" w:hAnsi="Times New Roman"/>
          <w:color w:val="auto"/>
        </w:rPr>
        <w:t>1.2. Планируемые результаты освоения профессионального модуля</w:t>
      </w:r>
    </w:p>
    <w:p w:rsidR="002973AC" w:rsidRDefault="002973AC" w:rsidP="002973AC">
      <w:pPr>
        <w:spacing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w:t>
      </w:r>
    </w:p>
    <w:p w:rsidR="002973AC" w:rsidRDefault="002973AC" w:rsidP="002973AC">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профессионального модуля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8"/>
        <w:gridCol w:w="2820"/>
        <w:gridCol w:w="2821"/>
        <w:gridCol w:w="2812"/>
      </w:tblGrid>
      <w:tr w:rsidR="002973AC" w:rsidTr="002973AC">
        <w:tc>
          <w:tcPr>
            <w:tcW w:w="1118" w:type="dxa"/>
            <w:tcBorders>
              <w:top w:val="single" w:sz="4" w:space="0" w:color="auto"/>
              <w:left w:val="single" w:sz="4" w:space="0" w:color="auto"/>
              <w:bottom w:val="single" w:sz="4" w:space="0" w:color="auto"/>
              <w:right w:val="single" w:sz="4" w:space="0" w:color="auto"/>
            </w:tcBorders>
            <w:hideMark/>
          </w:tcPr>
          <w:p w:rsidR="002973AC" w:rsidRDefault="002973AC">
            <w:pPr>
              <w:rPr>
                <w:rStyle w:val="a4"/>
                <w:b/>
                <w:i w:val="0"/>
                <w:sz w:val="24"/>
                <w:szCs w:val="24"/>
              </w:rPr>
            </w:pPr>
            <w:r>
              <w:rPr>
                <w:rStyle w:val="a4"/>
                <w:b/>
                <w:sz w:val="24"/>
                <w:szCs w:val="24"/>
              </w:rPr>
              <w:t xml:space="preserve">Код </w:t>
            </w:r>
            <w:proofErr w:type="gramStart"/>
            <w:r>
              <w:rPr>
                <w:rStyle w:val="a4"/>
                <w:b/>
                <w:sz w:val="24"/>
                <w:szCs w:val="24"/>
              </w:rPr>
              <w:t>ОК</w:t>
            </w:r>
            <w:proofErr w:type="gramEnd"/>
            <w:r>
              <w:rPr>
                <w:rStyle w:val="a4"/>
                <w:b/>
                <w:sz w:val="24"/>
                <w:szCs w:val="24"/>
              </w:rPr>
              <w:t>, ПК</w:t>
            </w:r>
          </w:p>
        </w:tc>
        <w:tc>
          <w:tcPr>
            <w:tcW w:w="2820" w:type="dxa"/>
            <w:tcBorders>
              <w:top w:val="single" w:sz="4" w:space="0" w:color="auto"/>
              <w:left w:val="single" w:sz="4" w:space="0" w:color="auto"/>
              <w:bottom w:val="single" w:sz="4" w:space="0" w:color="auto"/>
              <w:right w:val="single" w:sz="4" w:space="0" w:color="auto"/>
            </w:tcBorders>
            <w:hideMark/>
          </w:tcPr>
          <w:p w:rsidR="002973AC" w:rsidRDefault="002973AC">
            <w:pPr>
              <w:jc w:val="center"/>
              <w:rPr>
                <w:rFonts w:ascii="Times New Roman" w:hAnsi="Times New Roman" w:cs="Times New Roman"/>
                <w:b/>
                <w:sz w:val="24"/>
                <w:szCs w:val="24"/>
              </w:rPr>
            </w:pPr>
            <w:r>
              <w:rPr>
                <w:rFonts w:ascii="Times New Roman" w:hAnsi="Times New Roman" w:cs="Times New Roman"/>
                <w:b/>
                <w:sz w:val="24"/>
                <w:szCs w:val="24"/>
              </w:rPr>
              <w:t>Уметь</w:t>
            </w:r>
          </w:p>
        </w:tc>
        <w:tc>
          <w:tcPr>
            <w:tcW w:w="2821" w:type="dxa"/>
            <w:tcBorders>
              <w:top w:val="single" w:sz="4" w:space="0" w:color="auto"/>
              <w:left w:val="single" w:sz="4" w:space="0" w:color="auto"/>
              <w:bottom w:val="single" w:sz="4" w:space="0" w:color="auto"/>
              <w:right w:val="single" w:sz="4" w:space="0" w:color="auto"/>
            </w:tcBorders>
            <w:hideMark/>
          </w:tcPr>
          <w:p w:rsidR="002973AC" w:rsidRDefault="002973AC">
            <w:pPr>
              <w:jc w:val="center"/>
              <w:rPr>
                <w:rFonts w:ascii="Times New Roman" w:hAnsi="Times New Roman" w:cs="Times New Roman"/>
                <w:b/>
                <w:sz w:val="24"/>
                <w:szCs w:val="24"/>
              </w:rPr>
            </w:pPr>
            <w:r>
              <w:rPr>
                <w:rFonts w:ascii="Times New Roman" w:hAnsi="Times New Roman" w:cs="Times New Roman"/>
                <w:b/>
                <w:sz w:val="24"/>
                <w:szCs w:val="24"/>
              </w:rPr>
              <w:t>Знать</w:t>
            </w:r>
          </w:p>
        </w:tc>
        <w:tc>
          <w:tcPr>
            <w:tcW w:w="2812" w:type="dxa"/>
            <w:tcBorders>
              <w:top w:val="single" w:sz="4" w:space="0" w:color="auto"/>
              <w:left w:val="single" w:sz="4" w:space="0" w:color="auto"/>
              <w:bottom w:val="single" w:sz="4" w:space="0" w:color="auto"/>
              <w:right w:val="single" w:sz="4" w:space="0" w:color="auto"/>
            </w:tcBorders>
            <w:hideMark/>
          </w:tcPr>
          <w:p w:rsidR="002973AC" w:rsidRDefault="002973AC">
            <w:pPr>
              <w:jc w:val="center"/>
              <w:rPr>
                <w:rFonts w:ascii="Times New Roman" w:hAnsi="Times New Roman" w:cs="Times New Roman"/>
                <w:b/>
                <w:sz w:val="24"/>
                <w:szCs w:val="24"/>
              </w:rPr>
            </w:pPr>
            <w:r>
              <w:rPr>
                <w:rFonts w:ascii="Times New Roman" w:hAnsi="Times New Roman" w:cs="Times New Roman"/>
                <w:b/>
                <w:sz w:val="24"/>
                <w:szCs w:val="24"/>
              </w:rPr>
              <w:t>Владеть навыками</w:t>
            </w:r>
          </w:p>
        </w:tc>
      </w:tr>
      <w:tr w:rsidR="002973AC" w:rsidTr="002973AC">
        <w:tc>
          <w:tcPr>
            <w:tcW w:w="1118" w:type="dxa"/>
            <w:tcBorders>
              <w:top w:val="single" w:sz="4" w:space="0" w:color="auto"/>
              <w:left w:val="single" w:sz="4" w:space="0" w:color="auto"/>
              <w:bottom w:val="single" w:sz="4" w:space="0" w:color="auto"/>
              <w:right w:val="single" w:sz="4" w:space="0" w:color="auto"/>
            </w:tcBorders>
            <w:hideMark/>
          </w:tcPr>
          <w:p w:rsidR="002973AC" w:rsidRDefault="002973AC">
            <w:pPr>
              <w:rPr>
                <w:rFonts w:ascii="Times New Roman" w:hAnsi="Times New Roman" w:cs="Times New Roman"/>
                <w:bCs/>
                <w:sz w:val="24"/>
                <w:szCs w:val="24"/>
              </w:rPr>
            </w:pPr>
            <w:r>
              <w:rPr>
                <w:rFonts w:ascii="Times New Roman" w:hAnsi="Times New Roman" w:cs="Times New Roman"/>
                <w:bCs/>
                <w:sz w:val="24"/>
                <w:szCs w:val="24"/>
              </w:rPr>
              <w:t>ОК.01</w:t>
            </w:r>
          </w:p>
        </w:tc>
        <w:tc>
          <w:tcPr>
            <w:tcW w:w="2820" w:type="dxa"/>
            <w:tcBorders>
              <w:top w:val="single" w:sz="4" w:space="0" w:color="auto"/>
              <w:left w:val="single" w:sz="4" w:space="0" w:color="auto"/>
              <w:bottom w:val="single" w:sz="4" w:space="0" w:color="auto"/>
              <w:right w:val="single" w:sz="4" w:space="0" w:color="auto"/>
            </w:tcBorders>
            <w:hideMark/>
          </w:tcPr>
          <w:p w:rsidR="002973AC" w:rsidRDefault="002973AC" w:rsidP="00026895">
            <w:pPr>
              <w:pStyle w:val="a8"/>
              <w:numPr>
                <w:ilvl w:val="0"/>
                <w:numId w:val="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2973AC" w:rsidRDefault="002973AC" w:rsidP="00026895">
            <w:pPr>
              <w:pStyle w:val="a8"/>
              <w:numPr>
                <w:ilvl w:val="0"/>
                <w:numId w:val="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rsidR="002973AC" w:rsidRDefault="002973AC" w:rsidP="00026895">
            <w:pPr>
              <w:pStyle w:val="a8"/>
              <w:numPr>
                <w:ilvl w:val="0"/>
                <w:numId w:val="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rsidR="002973AC" w:rsidRDefault="002973AC" w:rsidP="00026895">
            <w:pPr>
              <w:pStyle w:val="a8"/>
              <w:numPr>
                <w:ilvl w:val="0"/>
                <w:numId w:val="1"/>
              </w:numPr>
              <w:tabs>
                <w:tab w:val="left" w:pos="170"/>
              </w:tabs>
              <w:ind w:left="0" w:firstLine="0"/>
              <w:rPr>
                <w:rFonts w:ascii="Times New Roman" w:hAnsi="Times New Roman" w:cs="Times New Roman"/>
                <w:bCs/>
                <w:sz w:val="24"/>
                <w:szCs w:val="24"/>
              </w:rPr>
            </w:pPr>
            <w:proofErr w:type="gramStart"/>
            <w:r>
              <w:rPr>
                <w:rFonts w:ascii="Times New Roman" w:hAnsi="Times New Roman" w:cs="Times New Roman"/>
                <w:bCs/>
                <w:sz w:val="24"/>
                <w:szCs w:val="24"/>
              </w:rPr>
              <w:t>владеть актуальными методами работы в профессиональной и смежных сферах</w:t>
            </w:r>
            <w:proofErr w:type="gramEnd"/>
          </w:p>
          <w:p w:rsidR="002973AC" w:rsidRDefault="002973AC" w:rsidP="00026895">
            <w:pPr>
              <w:pStyle w:val="a8"/>
              <w:numPr>
                <w:ilvl w:val="0"/>
                <w:numId w:val="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 xml:space="preserve">оценивать результат и последствия своих действий </w:t>
            </w:r>
            <w:r>
              <w:rPr>
                <w:rFonts w:ascii="Times New Roman" w:hAnsi="Times New Roman" w:cs="Times New Roman"/>
                <w:bCs/>
                <w:sz w:val="24"/>
                <w:szCs w:val="24"/>
              </w:rPr>
              <w:lastRenderedPageBreak/>
              <w:t>(самостоятельно или с помощью наставника)</w:t>
            </w:r>
          </w:p>
        </w:tc>
        <w:tc>
          <w:tcPr>
            <w:tcW w:w="2821" w:type="dxa"/>
            <w:tcBorders>
              <w:top w:val="single" w:sz="4" w:space="0" w:color="auto"/>
              <w:left w:val="single" w:sz="4" w:space="0" w:color="auto"/>
              <w:bottom w:val="single" w:sz="4" w:space="0" w:color="auto"/>
              <w:right w:val="single" w:sz="4" w:space="0" w:color="auto"/>
            </w:tcBorders>
            <w:hideMark/>
          </w:tcPr>
          <w:p w:rsidR="002973AC" w:rsidRDefault="002973AC" w:rsidP="00026895">
            <w:pPr>
              <w:pStyle w:val="a8"/>
              <w:numPr>
                <w:ilvl w:val="0"/>
                <w:numId w:val="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lastRenderedPageBreak/>
              <w:t xml:space="preserve">актуальный профессиональный и социальный контекст, в котором приходится работать и жить </w:t>
            </w:r>
          </w:p>
          <w:p w:rsidR="002973AC" w:rsidRDefault="002973AC" w:rsidP="00026895">
            <w:pPr>
              <w:pStyle w:val="a8"/>
              <w:numPr>
                <w:ilvl w:val="0"/>
                <w:numId w:val="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 xml:space="preserve">структура плана для решения задач, алгоритмы выполнения работ в </w:t>
            </w:r>
            <w:proofErr w:type="gramStart"/>
            <w:r>
              <w:rPr>
                <w:rFonts w:ascii="Times New Roman" w:hAnsi="Times New Roman" w:cs="Times New Roman"/>
                <w:bCs/>
                <w:sz w:val="24"/>
                <w:szCs w:val="24"/>
              </w:rPr>
              <w:t>профессиональной</w:t>
            </w:r>
            <w:proofErr w:type="gramEnd"/>
            <w:r>
              <w:rPr>
                <w:rFonts w:ascii="Times New Roman" w:hAnsi="Times New Roman" w:cs="Times New Roman"/>
                <w:bCs/>
                <w:sz w:val="24"/>
                <w:szCs w:val="24"/>
              </w:rPr>
              <w:t xml:space="preserve"> и смежных областях</w:t>
            </w:r>
          </w:p>
          <w:p w:rsidR="002973AC" w:rsidRDefault="002973AC" w:rsidP="00026895">
            <w:pPr>
              <w:pStyle w:val="a8"/>
              <w:numPr>
                <w:ilvl w:val="0"/>
                <w:numId w:val="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rsidR="002973AC" w:rsidRDefault="002973AC" w:rsidP="00026895">
            <w:pPr>
              <w:pStyle w:val="a8"/>
              <w:numPr>
                <w:ilvl w:val="0"/>
                <w:numId w:val="2"/>
              </w:numPr>
              <w:tabs>
                <w:tab w:val="left" w:pos="173"/>
              </w:tabs>
              <w:ind w:left="0" w:firstLine="0"/>
              <w:rPr>
                <w:rFonts w:ascii="Times New Roman" w:hAnsi="Times New Roman" w:cs="Times New Roman"/>
                <w:bCs/>
                <w:sz w:val="24"/>
                <w:szCs w:val="24"/>
              </w:rPr>
            </w:pPr>
            <w:proofErr w:type="gramStart"/>
            <w:r>
              <w:rPr>
                <w:rFonts w:ascii="Times New Roman" w:hAnsi="Times New Roman" w:cs="Times New Roman"/>
                <w:bCs/>
                <w:sz w:val="24"/>
                <w:szCs w:val="24"/>
              </w:rPr>
              <w:t>методы работы в профессиональной и смежных сферах</w:t>
            </w:r>
            <w:proofErr w:type="gramEnd"/>
          </w:p>
          <w:p w:rsidR="002973AC" w:rsidRDefault="002973AC" w:rsidP="00026895">
            <w:pPr>
              <w:pStyle w:val="a8"/>
              <w:numPr>
                <w:ilvl w:val="0"/>
                <w:numId w:val="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 xml:space="preserve">порядок </w:t>
            </w:r>
            <w:proofErr w:type="gramStart"/>
            <w:r>
              <w:rPr>
                <w:rFonts w:ascii="Times New Roman" w:hAnsi="Times New Roman" w:cs="Times New Roman"/>
                <w:bCs/>
                <w:sz w:val="24"/>
                <w:szCs w:val="24"/>
              </w:rPr>
              <w:t>оценки результатов решения задач профессиональной деятельности</w:t>
            </w:r>
            <w:proofErr w:type="gramEnd"/>
          </w:p>
        </w:tc>
        <w:tc>
          <w:tcPr>
            <w:tcW w:w="2812" w:type="dxa"/>
            <w:tcBorders>
              <w:top w:val="single" w:sz="4" w:space="0" w:color="auto"/>
              <w:left w:val="single" w:sz="4" w:space="0" w:color="auto"/>
              <w:bottom w:val="single" w:sz="4" w:space="0" w:color="auto"/>
              <w:right w:val="single" w:sz="4" w:space="0" w:color="auto"/>
            </w:tcBorders>
            <w:hideMark/>
          </w:tcPr>
          <w:p w:rsidR="002973AC" w:rsidRDefault="002973AC">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2973AC" w:rsidTr="002973AC">
        <w:tc>
          <w:tcPr>
            <w:tcW w:w="1118" w:type="dxa"/>
            <w:tcBorders>
              <w:top w:val="single" w:sz="4" w:space="0" w:color="auto"/>
              <w:left w:val="single" w:sz="4" w:space="0" w:color="auto"/>
              <w:bottom w:val="single" w:sz="4" w:space="0" w:color="auto"/>
              <w:right w:val="single" w:sz="4" w:space="0" w:color="auto"/>
            </w:tcBorders>
            <w:hideMark/>
          </w:tcPr>
          <w:p w:rsidR="002973AC" w:rsidRDefault="002973AC">
            <w:pPr>
              <w:rPr>
                <w:rFonts w:ascii="Times New Roman" w:hAnsi="Times New Roman" w:cs="Times New Roman"/>
                <w:bCs/>
                <w:sz w:val="24"/>
                <w:szCs w:val="24"/>
              </w:rPr>
            </w:pPr>
            <w:r>
              <w:rPr>
                <w:rFonts w:ascii="Times New Roman" w:hAnsi="Times New Roman" w:cs="Times New Roman"/>
                <w:bCs/>
                <w:sz w:val="24"/>
                <w:szCs w:val="24"/>
              </w:rPr>
              <w:lastRenderedPageBreak/>
              <w:t>ОК.02</w:t>
            </w:r>
          </w:p>
        </w:tc>
        <w:tc>
          <w:tcPr>
            <w:tcW w:w="2820" w:type="dxa"/>
            <w:tcBorders>
              <w:top w:val="single" w:sz="4" w:space="0" w:color="auto"/>
              <w:left w:val="single" w:sz="4" w:space="0" w:color="auto"/>
              <w:bottom w:val="single" w:sz="4" w:space="0" w:color="auto"/>
              <w:right w:val="single" w:sz="4" w:space="0" w:color="auto"/>
            </w:tcBorders>
            <w:hideMark/>
          </w:tcPr>
          <w:p w:rsidR="002973AC" w:rsidRDefault="002973AC" w:rsidP="00026895">
            <w:pPr>
              <w:pStyle w:val="a8"/>
              <w:numPr>
                <w:ilvl w:val="0"/>
                <w:numId w:val="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rsidR="002973AC" w:rsidRDefault="002973AC" w:rsidP="00026895">
            <w:pPr>
              <w:pStyle w:val="a8"/>
              <w:numPr>
                <w:ilvl w:val="0"/>
                <w:numId w:val="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 xml:space="preserve">выделять наиболее </w:t>
            </w:r>
            <w:proofErr w:type="gramStart"/>
            <w:r>
              <w:rPr>
                <w:rFonts w:ascii="Times New Roman" w:hAnsi="Times New Roman" w:cs="Times New Roman"/>
                <w:bCs/>
                <w:sz w:val="24"/>
                <w:szCs w:val="24"/>
              </w:rPr>
              <w:t>значимое</w:t>
            </w:r>
            <w:proofErr w:type="gramEnd"/>
            <w:r>
              <w:rPr>
                <w:rFonts w:ascii="Times New Roman" w:hAnsi="Times New Roman" w:cs="Times New Roman"/>
                <w:bCs/>
                <w:sz w:val="24"/>
                <w:szCs w:val="24"/>
              </w:rPr>
              <w:t xml:space="preserve"> в перечне информации, структурировать получаемую информацию, оформлять результаты поиска</w:t>
            </w:r>
          </w:p>
          <w:p w:rsidR="002973AC" w:rsidRDefault="002973AC" w:rsidP="00026895">
            <w:pPr>
              <w:pStyle w:val="a8"/>
              <w:numPr>
                <w:ilvl w:val="0"/>
                <w:numId w:val="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оценивать практическую значимость результатов поиска</w:t>
            </w:r>
          </w:p>
          <w:p w:rsidR="002973AC" w:rsidRDefault="002973AC" w:rsidP="00026895">
            <w:pPr>
              <w:pStyle w:val="a8"/>
              <w:numPr>
                <w:ilvl w:val="0"/>
                <w:numId w:val="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применять средства информационных технологий для решения профессиональных задач</w:t>
            </w:r>
          </w:p>
          <w:p w:rsidR="002973AC" w:rsidRDefault="002973AC" w:rsidP="00026895">
            <w:pPr>
              <w:pStyle w:val="a8"/>
              <w:numPr>
                <w:ilvl w:val="0"/>
                <w:numId w:val="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rsidR="002973AC" w:rsidRDefault="002973AC" w:rsidP="00026895">
            <w:pPr>
              <w:pStyle w:val="a8"/>
              <w:numPr>
                <w:ilvl w:val="0"/>
                <w:numId w:val="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21" w:type="dxa"/>
            <w:tcBorders>
              <w:top w:val="single" w:sz="4" w:space="0" w:color="auto"/>
              <w:left w:val="single" w:sz="4" w:space="0" w:color="auto"/>
              <w:bottom w:val="single" w:sz="4" w:space="0" w:color="auto"/>
              <w:right w:val="single" w:sz="4" w:space="0" w:color="auto"/>
            </w:tcBorders>
            <w:hideMark/>
          </w:tcPr>
          <w:p w:rsidR="002973AC" w:rsidRDefault="002973AC" w:rsidP="00026895">
            <w:pPr>
              <w:pStyle w:val="a8"/>
              <w:numPr>
                <w:ilvl w:val="0"/>
                <w:numId w:val="4"/>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номенклатура информационных источников, применяемых в профессиональной деятельности</w:t>
            </w:r>
          </w:p>
          <w:p w:rsidR="002973AC" w:rsidRDefault="002973AC" w:rsidP="00026895">
            <w:pPr>
              <w:pStyle w:val="a8"/>
              <w:numPr>
                <w:ilvl w:val="0"/>
                <w:numId w:val="4"/>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приемы структурирования информации</w:t>
            </w:r>
          </w:p>
          <w:p w:rsidR="002973AC" w:rsidRDefault="002973AC" w:rsidP="00026895">
            <w:pPr>
              <w:pStyle w:val="a8"/>
              <w:numPr>
                <w:ilvl w:val="0"/>
                <w:numId w:val="4"/>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формат оформления результатов поиска информации</w:t>
            </w:r>
          </w:p>
          <w:p w:rsidR="002973AC" w:rsidRDefault="002973AC" w:rsidP="00026895">
            <w:pPr>
              <w:pStyle w:val="a8"/>
              <w:numPr>
                <w:ilvl w:val="0"/>
                <w:numId w:val="4"/>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 xml:space="preserve">современные средства и устройства информатизации, порядок их применения и </w:t>
            </w:r>
          </w:p>
          <w:p w:rsidR="002973AC" w:rsidRDefault="002973AC" w:rsidP="00026895">
            <w:pPr>
              <w:pStyle w:val="a8"/>
              <w:numPr>
                <w:ilvl w:val="0"/>
                <w:numId w:val="4"/>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c>
          <w:tcPr>
            <w:tcW w:w="2812" w:type="dxa"/>
            <w:tcBorders>
              <w:top w:val="single" w:sz="4" w:space="0" w:color="auto"/>
              <w:left w:val="single" w:sz="4" w:space="0" w:color="auto"/>
              <w:bottom w:val="single" w:sz="4" w:space="0" w:color="auto"/>
              <w:right w:val="single" w:sz="4" w:space="0" w:color="auto"/>
            </w:tcBorders>
            <w:hideMark/>
          </w:tcPr>
          <w:p w:rsidR="002973AC" w:rsidRDefault="002973AC">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2973AC" w:rsidTr="002973AC">
        <w:tc>
          <w:tcPr>
            <w:tcW w:w="1118" w:type="dxa"/>
            <w:tcBorders>
              <w:top w:val="single" w:sz="4" w:space="0" w:color="auto"/>
              <w:left w:val="single" w:sz="4" w:space="0" w:color="auto"/>
              <w:bottom w:val="single" w:sz="4" w:space="0" w:color="auto"/>
              <w:right w:val="single" w:sz="4" w:space="0" w:color="auto"/>
            </w:tcBorders>
            <w:hideMark/>
          </w:tcPr>
          <w:p w:rsidR="002973AC" w:rsidRDefault="002973AC">
            <w:pPr>
              <w:rPr>
                <w:rFonts w:ascii="Times New Roman" w:hAnsi="Times New Roman" w:cs="Times New Roman"/>
                <w:bCs/>
                <w:sz w:val="24"/>
                <w:szCs w:val="24"/>
              </w:rPr>
            </w:pPr>
            <w:r>
              <w:rPr>
                <w:rFonts w:ascii="Times New Roman" w:hAnsi="Times New Roman" w:cs="Times New Roman"/>
                <w:bCs/>
                <w:sz w:val="24"/>
                <w:szCs w:val="24"/>
              </w:rPr>
              <w:t>ОК.03</w:t>
            </w:r>
          </w:p>
        </w:tc>
        <w:tc>
          <w:tcPr>
            <w:tcW w:w="2820" w:type="dxa"/>
            <w:tcBorders>
              <w:top w:val="single" w:sz="4" w:space="0" w:color="auto"/>
              <w:left w:val="single" w:sz="4" w:space="0" w:color="auto"/>
              <w:bottom w:val="single" w:sz="4" w:space="0" w:color="auto"/>
              <w:right w:val="single" w:sz="4" w:space="0" w:color="auto"/>
            </w:tcBorders>
            <w:hideMark/>
          </w:tcPr>
          <w:p w:rsidR="002973AC" w:rsidRDefault="002973AC" w:rsidP="00026895">
            <w:pPr>
              <w:pStyle w:val="a8"/>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rsidR="002973AC" w:rsidRDefault="002973AC" w:rsidP="00026895">
            <w:pPr>
              <w:pStyle w:val="a8"/>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применять современную научную профессиональную терминологию</w:t>
            </w:r>
          </w:p>
          <w:p w:rsidR="002973AC" w:rsidRDefault="002973AC" w:rsidP="00026895">
            <w:pPr>
              <w:pStyle w:val="a8"/>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определять и выстраивать траектории профессионального развития и самообразования</w:t>
            </w:r>
          </w:p>
          <w:p w:rsidR="002973AC" w:rsidRDefault="002973AC" w:rsidP="00026895">
            <w:pPr>
              <w:pStyle w:val="a8"/>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выявлять достоинства и недостатки коммерческой идеи</w:t>
            </w:r>
          </w:p>
          <w:p w:rsidR="002973AC" w:rsidRDefault="002973AC" w:rsidP="00026895">
            <w:pPr>
              <w:pStyle w:val="a8"/>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lastRenderedPageBreak/>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2973AC" w:rsidRDefault="002973AC" w:rsidP="00026895">
            <w:pPr>
              <w:pStyle w:val="a8"/>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презентовать идеи открытия собственного дела в профессиональной деятельности</w:t>
            </w:r>
          </w:p>
          <w:p w:rsidR="002973AC" w:rsidRDefault="002973AC" w:rsidP="00026895">
            <w:pPr>
              <w:pStyle w:val="a8"/>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определять источники достоверной правовой информации</w:t>
            </w:r>
          </w:p>
          <w:p w:rsidR="002973AC" w:rsidRDefault="002973AC" w:rsidP="00026895">
            <w:pPr>
              <w:pStyle w:val="a8"/>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составлять различные правовые документы</w:t>
            </w:r>
          </w:p>
          <w:p w:rsidR="002973AC" w:rsidRDefault="002973AC" w:rsidP="00026895">
            <w:pPr>
              <w:pStyle w:val="a8"/>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находить интересные проектные идеи, грамотно их формулировать и документировать</w:t>
            </w:r>
          </w:p>
          <w:p w:rsidR="002973AC" w:rsidRDefault="002973AC" w:rsidP="00026895">
            <w:pPr>
              <w:pStyle w:val="a8"/>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оценивать жизнеспособность проектной идеи, составлять план проекта</w:t>
            </w:r>
          </w:p>
        </w:tc>
        <w:tc>
          <w:tcPr>
            <w:tcW w:w="2821" w:type="dxa"/>
            <w:tcBorders>
              <w:top w:val="single" w:sz="4" w:space="0" w:color="auto"/>
              <w:left w:val="single" w:sz="4" w:space="0" w:color="auto"/>
              <w:bottom w:val="single" w:sz="4" w:space="0" w:color="auto"/>
              <w:right w:val="single" w:sz="4" w:space="0" w:color="auto"/>
            </w:tcBorders>
            <w:hideMark/>
          </w:tcPr>
          <w:p w:rsidR="002973AC" w:rsidRDefault="002973AC" w:rsidP="00026895">
            <w:pPr>
              <w:pStyle w:val="a8"/>
              <w:numPr>
                <w:ilvl w:val="0"/>
                <w:numId w:val="6"/>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lastRenderedPageBreak/>
              <w:t>содержание актуальной нормативно-правовой документации</w:t>
            </w:r>
          </w:p>
          <w:p w:rsidR="002973AC" w:rsidRDefault="002973AC" w:rsidP="00026895">
            <w:pPr>
              <w:pStyle w:val="a8"/>
              <w:numPr>
                <w:ilvl w:val="0"/>
                <w:numId w:val="6"/>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современная научная и профессиональная терминология</w:t>
            </w:r>
          </w:p>
          <w:p w:rsidR="002973AC" w:rsidRDefault="002973AC" w:rsidP="00026895">
            <w:pPr>
              <w:pStyle w:val="a8"/>
              <w:numPr>
                <w:ilvl w:val="0"/>
                <w:numId w:val="6"/>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возможные траектории профессионального развития и самообразования</w:t>
            </w:r>
          </w:p>
          <w:p w:rsidR="002973AC" w:rsidRDefault="002973AC" w:rsidP="00026895">
            <w:pPr>
              <w:pStyle w:val="a8"/>
              <w:numPr>
                <w:ilvl w:val="0"/>
                <w:numId w:val="6"/>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основы предпринимательской деятельности, правовой и финансовой грамотности</w:t>
            </w:r>
          </w:p>
          <w:p w:rsidR="002973AC" w:rsidRDefault="002973AC" w:rsidP="00026895">
            <w:pPr>
              <w:pStyle w:val="a8"/>
              <w:numPr>
                <w:ilvl w:val="0"/>
                <w:numId w:val="6"/>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правила разработки презентации</w:t>
            </w:r>
          </w:p>
          <w:p w:rsidR="002973AC" w:rsidRDefault="002973AC" w:rsidP="00026895">
            <w:pPr>
              <w:pStyle w:val="a8"/>
              <w:numPr>
                <w:ilvl w:val="0"/>
                <w:numId w:val="6"/>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lastRenderedPageBreak/>
              <w:t>основные этапы разработки и реализации проекта</w:t>
            </w:r>
          </w:p>
        </w:tc>
        <w:tc>
          <w:tcPr>
            <w:tcW w:w="2812" w:type="dxa"/>
            <w:tcBorders>
              <w:top w:val="single" w:sz="4" w:space="0" w:color="auto"/>
              <w:left w:val="single" w:sz="4" w:space="0" w:color="auto"/>
              <w:bottom w:val="single" w:sz="4" w:space="0" w:color="auto"/>
              <w:right w:val="single" w:sz="4" w:space="0" w:color="auto"/>
            </w:tcBorders>
            <w:hideMark/>
          </w:tcPr>
          <w:p w:rsidR="002973AC" w:rsidRDefault="002973AC">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lastRenderedPageBreak/>
              <w:t>-</w:t>
            </w:r>
          </w:p>
        </w:tc>
      </w:tr>
      <w:tr w:rsidR="002973AC" w:rsidTr="002973AC">
        <w:tc>
          <w:tcPr>
            <w:tcW w:w="1118" w:type="dxa"/>
            <w:tcBorders>
              <w:top w:val="single" w:sz="4" w:space="0" w:color="auto"/>
              <w:left w:val="single" w:sz="4" w:space="0" w:color="auto"/>
              <w:bottom w:val="single" w:sz="4" w:space="0" w:color="auto"/>
              <w:right w:val="single" w:sz="4" w:space="0" w:color="auto"/>
            </w:tcBorders>
            <w:hideMark/>
          </w:tcPr>
          <w:p w:rsidR="002973AC" w:rsidRDefault="002973AC">
            <w:pPr>
              <w:rPr>
                <w:rFonts w:ascii="Times New Roman" w:hAnsi="Times New Roman" w:cs="Times New Roman"/>
                <w:bCs/>
                <w:sz w:val="24"/>
                <w:szCs w:val="24"/>
              </w:rPr>
            </w:pPr>
            <w:r>
              <w:rPr>
                <w:rFonts w:ascii="Times New Roman" w:hAnsi="Times New Roman" w:cs="Times New Roman"/>
                <w:bCs/>
                <w:sz w:val="24"/>
                <w:szCs w:val="24"/>
              </w:rPr>
              <w:lastRenderedPageBreak/>
              <w:t>ОК.04</w:t>
            </w:r>
          </w:p>
        </w:tc>
        <w:tc>
          <w:tcPr>
            <w:tcW w:w="2820" w:type="dxa"/>
            <w:tcBorders>
              <w:top w:val="single" w:sz="4" w:space="0" w:color="auto"/>
              <w:left w:val="single" w:sz="4" w:space="0" w:color="auto"/>
              <w:bottom w:val="single" w:sz="4" w:space="0" w:color="auto"/>
              <w:right w:val="single" w:sz="4" w:space="0" w:color="auto"/>
            </w:tcBorders>
            <w:hideMark/>
          </w:tcPr>
          <w:p w:rsidR="002973AC" w:rsidRDefault="002973AC" w:rsidP="00026895">
            <w:pPr>
              <w:pStyle w:val="a8"/>
              <w:numPr>
                <w:ilvl w:val="0"/>
                <w:numId w:val="7"/>
              </w:numPr>
              <w:tabs>
                <w:tab w:val="left" w:pos="324"/>
              </w:tabs>
              <w:ind w:left="0" w:firstLine="0"/>
              <w:rPr>
                <w:rFonts w:ascii="Times New Roman" w:hAnsi="Times New Roman" w:cs="Times New Roman"/>
                <w:bCs/>
                <w:sz w:val="24"/>
                <w:szCs w:val="24"/>
              </w:rPr>
            </w:pPr>
            <w:r>
              <w:rPr>
                <w:rFonts w:ascii="Times New Roman" w:hAnsi="Times New Roman" w:cs="Times New Roman"/>
                <w:bCs/>
                <w:sz w:val="24"/>
                <w:szCs w:val="24"/>
              </w:rPr>
              <w:t>организовывать работу коллектива и команды</w:t>
            </w:r>
          </w:p>
          <w:p w:rsidR="002973AC" w:rsidRDefault="002973AC" w:rsidP="00026895">
            <w:pPr>
              <w:pStyle w:val="a8"/>
              <w:numPr>
                <w:ilvl w:val="0"/>
                <w:numId w:val="7"/>
              </w:numPr>
              <w:tabs>
                <w:tab w:val="left" w:pos="324"/>
              </w:tabs>
              <w:ind w:left="0" w:firstLine="0"/>
              <w:rPr>
                <w:rFonts w:ascii="Times New Roman" w:hAnsi="Times New Roman" w:cs="Times New Roman"/>
                <w:bCs/>
                <w:sz w:val="24"/>
                <w:szCs w:val="24"/>
              </w:rPr>
            </w:pPr>
            <w:r>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821" w:type="dxa"/>
            <w:tcBorders>
              <w:top w:val="single" w:sz="4" w:space="0" w:color="auto"/>
              <w:left w:val="single" w:sz="4" w:space="0" w:color="auto"/>
              <w:bottom w:val="single" w:sz="4" w:space="0" w:color="auto"/>
              <w:right w:val="single" w:sz="4" w:space="0" w:color="auto"/>
            </w:tcBorders>
            <w:hideMark/>
          </w:tcPr>
          <w:p w:rsidR="002973AC" w:rsidRDefault="002973AC" w:rsidP="00026895">
            <w:pPr>
              <w:pStyle w:val="a8"/>
              <w:numPr>
                <w:ilvl w:val="0"/>
                <w:numId w:val="8"/>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психологические основы деятельности коллектива</w:t>
            </w:r>
          </w:p>
          <w:p w:rsidR="002973AC" w:rsidRDefault="002973AC" w:rsidP="00026895">
            <w:pPr>
              <w:pStyle w:val="a8"/>
              <w:numPr>
                <w:ilvl w:val="0"/>
                <w:numId w:val="8"/>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психологические особенности личности</w:t>
            </w:r>
          </w:p>
        </w:tc>
        <w:tc>
          <w:tcPr>
            <w:tcW w:w="2812" w:type="dxa"/>
            <w:tcBorders>
              <w:top w:val="single" w:sz="4" w:space="0" w:color="auto"/>
              <w:left w:val="single" w:sz="4" w:space="0" w:color="auto"/>
              <w:bottom w:val="single" w:sz="4" w:space="0" w:color="auto"/>
              <w:right w:val="single" w:sz="4" w:space="0" w:color="auto"/>
            </w:tcBorders>
            <w:hideMark/>
          </w:tcPr>
          <w:p w:rsidR="002973AC" w:rsidRDefault="002973AC">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w:t>
            </w:r>
          </w:p>
        </w:tc>
      </w:tr>
      <w:tr w:rsidR="002973AC" w:rsidTr="002973AC">
        <w:tc>
          <w:tcPr>
            <w:tcW w:w="1118" w:type="dxa"/>
            <w:tcBorders>
              <w:top w:val="single" w:sz="4" w:space="0" w:color="auto"/>
              <w:left w:val="single" w:sz="4" w:space="0" w:color="auto"/>
              <w:bottom w:val="single" w:sz="4" w:space="0" w:color="auto"/>
              <w:right w:val="single" w:sz="4" w:space="0" w:color="auto"/>
            </w:tcBorders>
            <w:hideMark/>
          </w:tcPr>
          <w:p w:rsidR="002973AC" w:rsidRDefault="002973AC">
            <w:pPr>
              <w:rPr>
                <w:rFonts w:ascii="Times New Roman" w:hAnsi="Times New Roman" w:cs="Times New Roman"/>
                <w:bCs/>
                <w:sz w:val="24"/>
                <w:szCs w:val="24"/>
              </w:rPr>
            </w:pPr>
            <w:r>
              <w:rPr>
                <w:rFonts w:ascii="Times New Roman" w:hAnsi="Times New Roman" w:cs="Times New Roman"/>
                <w:bCs/>
                <w:sz w:val="24"/>
                <w:szCs w:val="24"/>
              </w:rPr>
              <w:t>ОК.05</w:t>
            </w:r>
          </w:p>
        </w:tc>
        <w:tc>
          <w:tcPr>
            <w:tcW w:w="2820" w:type="dxa"/>
            <w:tcBorders>
              <w:top w:val="single" w:sz="4" w:space="0" w:color="auto"/>
              <w:left w:val="single" w:sz="4" w:space="0" w:color="auto"/>
              <w:bottom w:val="single" w:sz="4" w:space="0" w:color="auto"/>
              <w:right w:val="single" w:sz="4" w:space="0" w:color="auto"/>
            </w:tcBorders>
            <w:hideMark/>
          </w:tcPr>
          <w:p w:rsidR="002973AC" w:rsidRDefault="002973AC" w:rsidP="00026895">
            <w:pPr>
              <w:pStyle w:val="a8"/>
              <w:numPr>
                <w:ilvl w:val="0"/>
                <w:numId w:val="9"/>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rsidR="002973AC" w:rsidRDefault="002973AC" w:rsidP="00026895">
            <w:pPr>
              <w:pStyle w:val="a8"/>
              <w:numPr>
                <w:ilvl w:val="0"/>
                <w:numId w:val="9"/>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проявлять толерантность в рабочем коллективе</w:t>
            </w:r>
          </w:p>
        </w:tc>
        <w:tc>
          <w:tcPr>
            <w:tcW w:w="2821" w:type="dxa"/>
            <w:tcBorders>
              <w:top w:val="single" w:sz="4" w:space="0" w:color="auto"/>
              <w:left w:val="single" w:sz="4" w:space="0" w:color="auto"/>
              <w:bottom w:val="single" w:sz="4" w:space="0" w:color="auto"/>
              <w:right w:val="single" w:sz="4" w:space="0" w:color="auto"/>
            </w:tcBorders>
            <w:hideMark/>
          </w:tcPr>
          <w:p w:rsidR="002973AC" w:rsidRDefault="002973AC" w:rsidP="00026895">
            <w:pPr>
              <w:pStyle w:val="a8"/>
              <w:numPr>
                <w:ilvl w:val="0"/>
                <w:numId w:val="10"/>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 xml:space="preserve">правила оформления документов </w:t>
            </w:r>
          </w:p>
          <w:p w:rsidR="002973AC" w:rsidRDefault="002973AC" w:rsidP="00026895">
            <w:pPr>
              <w:pStyle w:val="a8"/>
              <w:numPr>
                <w:ilvl w:val="0"/>
                <w:numId w:val="10"/>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правила построения устных сообщений</w:t>
            </w:r>
          </w:p>
          <w:p w:rsidR="002973AC" w:rsidRDefault="002973AC" w:rsidP="00026895">
            <w:pPr>
              <w:pStyle w:val="a8"/>
              <w:numPr>
                <w:ilvl w:val="0"/>
                <w:numId w:val="10"/>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особенности социального и культурного контекста</w:t>
            </w:r>
          </w:p>
        </w:tc>
        <w:tc>
          <w:tcPr>
            <w:tcW w:w="2812" w:type="dxa"/>
            <w:tcBorders>
              <w:top w:val="single" w:sz="4" w:space="0" w:color="auto"/>
              <w:left w:val="single" w:sz="4" w:space="0" w:color="auto"/>
              <w:bottom w:val="single" w:sz="4" w:space="0" w:color="auto"/>
              <w:right w:val="single" w:sz="4" w:space="0" w:color="auto"/>
            </w:tcBorders>
            <w:hideMark/>
          </w:tcPr>
          <w:p w:rsidR="002973AC" w:rsidRDefault="002973AC">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w:t>
            </w:r>
          </w:p>
        </w:tc>
      </w:tr>
      <w:tr w:rsidR="002973AC" w:rsidTr="002973AC">
        <w:tc>
          <w:tcPr>
            <w:tcW w:w="1118" w:type="dxa"/>
            <w:tcBorders>
              <w:top w:val="single" w:sz="4" w:space="0" w:color="auto"/>
              <w:left w:val="single" w:sz="4" w:space="0" w:color="auto"/>
              <w:bottom w:val="single" w:sz="4" w:space="0" w:color="auto"/>
              <w:right w:val="single" w:sz="4" w:space="0" w:color="auto"/>
            </w:tcBorders>
            <w:hideMark/>
          </w:tcPr>
          <w:p w:rsidR="002973AC" w:rsidRDefault="002973AC">
            <w:pPr>
              <w:rPr>
                <w:rFonts w:ascii="Times New Roman" w:hAnsi="Times New Roman" w:cs="Times New Roman"/>
                <w:bCs/>
                <w:sz w:val="24"/>
                <w:szCs w:val="24"/>
              </w:rPr>
            </w:pPr>
            <w:r>
              <w:rPr>
                <w:rFonts w:ascii="Times New Roman" w:hAnsi="Times New Roman" w:cs="Times New Roman"/>
                <w:bCs/>
                <w:sz w:val="24"/>
                <w:szCs w:val="24"/>
              </w:rPr>
              <w:t>ОК.06</w:t>
            </w:r>
          </w:p>
        </w:tc>
        <w:tc>
          <w:tcPr>
            <w:tcW w:w="2820" w:type="dxa"/>
            <w:tcBorders>
              <w:top w:val="single" w:sz="4" w:space="0" w:color="auto"/>
              <w:left w:val="single" w:sz="4" w:space="0" w:color="auto"/>
              <w:bottom w:val="single" w:sz="4" w:space="0" w:color="auto"/>
              <w:right w:val="single" w:sz="4" w:space="0" w:color="auto"/>
            </w:tcBorders>
            <w:hideMark/>
          </w:tcPr>
          <w:p w:rsidR="002973AC" w:rsidRDefault="002973AC" w:rsidP="00026895">
            <w:pPr>
              <w:pStyle w:val="a8"/>
              <w:numPr>
                <w:ilvl w:val="0"/>
                <w:numId w:val="1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проявлять гражданско-патриотическую позицию</w:t>
            </w:r>
          </w:p>
          <w:p w:rsidR="002973AC" w:rsidRDefault="002973AC" w:rsidP="00026895">
            <w:pPr>
              <w:pStyle w:val="a8"/>
              <w:numPr>
                <w:ilvl w:val="0"/>
                <w:numId w:val="1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демонстрировать осознанное поведение</w:t>
            </w:r>
          </w:p>
          <w:p w:rsidR="002973AC" w:rsidRDefault="002973AC" w:rsidP="00026895">
            <w:pPr>
              <w:pStyle w:val="a8"/>
              <w:numPr>
                <w:ilvl w:val="0"/>
                <w:numId w:val="1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lastRenderedPageBreak/>
              <w:t>описывать значимость своей профессии</w:t>
            </w:r>
          </w:p>
          <w:p w:rsidR="002973AC" w:rsidRDefault="002973AC" w:rsidP="00026895">
            <w:pPr>
              <w:pStyle w:val="a8"/>
              <w:numPr>
                <w:ilvl w:val="0"/>
                <w:numId w:val="1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применять стандарты антикоррупционного поведения</w:t>
            </w:r>
          </w:p>
        </w:tc>
        <w:tc>
          <w:tcPr>
            <w:tcW w:w="2821" w:type="dxa"/>
            <w:tcBorders>
              <w:top w:val="single" w:sz="4" w:space="0" w:color="auto"/>
              <w:left w:val="single" w:sz="4" w:space="0" w:color="auto"/>
              <w:bottom w:val="single" w:sz="4" w:space="0" w:color="auto"/>
              <w:right w:val="single" w:sz="4" w:space="0" w:color="auto"/>
            </w:tcBorders>
            <w:hideMark/>
          </w:tcPr>
          <w:p w:rsidR="002973AC" w:rsidRDefault="002973AC" w:rsidP="00026895">
            <w:pPr>
              <w:pStyle w:val="a8"/>
              <w:numPr>
                <w:ilvl w:val="0"/>
                <w:numId w:val="1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lastRenderedPageBreak/>
              <w:t>сущность гражданско-патриотической позиции</w:t>
            </w:r>
          </w:p>
          <w:p w:rsidR="002973AC" w:rsidRDefault="002973AC" w:rsidP="00026895">
            <w:pPr>
              <w:pStyle w:val="a8"/>
              <w:numPr>
                <w:ilvl w:val="0"/>
                <w:numId w:val="1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 xml:space="preserve">традиционных общечеловеческих ценностей, в том числе с </w:t>
            </w:r>
            <w:r>
              <w:rPr>
                <w:rFonts w:ascii="Times New Roman" w:hAnsi="Times New Roman" w:cs="Times New Roman"/>
                <w:bCs/>
                <w:sz w:val="24"/>
                <w:szCs w:val="24"/>
              </w:rPr>
              <w:lastRenderedPageBreak/>
              <w:t>учетом гармонизации межнациональных и межрелигиозных отношений</w:t>
            </w:r>
          </w:p>
          <w:p w:rsidR="002973AC" w:rsidRDefault="002973AC" w:rsidP="00026895">
            <w:pPr>
              <w:pStyle w:val="a8"/>
              <w:numPr>
                <w:ilvl w:val="0"/>
                <w:numId w:val="1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значимость профессиональной деятельности по профессии</w:t>
            </w:r>
          </w:p>
          <w:p w:rsidR="002973AC" w:rsidRDefault="002973AC" w:rsidP="00026895">
            <w:pPr>
              <w:pStyle w:val="a8"/>
              <w:numPr>
                <w:ilvl w:val="0"/>
                <w:numId w:val="1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стандарты антикоррупционного поведения и последствия его нарушения</w:t>
            </w:r>
          </w:p>
        </w:tc>
        <w:tc>
          <w:tcPr>
            <w:tcW w:w="2812" w:type="dxa"/>
            <w:tcBorders>
              <w:top w:val="single" w:sz="4" w:space="0" w:color="auto"/>
              <w:left w:val="single" w:sz="4" w:space="0" w:color="auto"/>
              <w:bottom w:val="single" w:sz="4" w:space="0" w:color="auto"/>
              <w:right w:val="single" w:sz="4" w:space="0" w:color="auto"/>
            </w:tcBorders>
            <w:hideMark/>
          </w:tcPr>
          <w:p w:rsidR="002973AC" w:rsidRDefault="002973AC">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lastRenderedPageBreak/>
              <w:t>-</w:t>
            </w:r>
          </w:p>
        </w:tc>
      </w:tr>
      <w:tr w:rsidR="002973AC" w:rsidTr="002973AC">
        <w:tc>
          <w:tcPr>
            <w:tcW w:w="1118" w:type="dxa"/>
            <w:tcBorders>
              <w:top w:val="single" w:sz="4" w:space="0" w:color="auto"/>
              <w:left w:val="single" w:sz="4" w:space="0" w:color="auto"/>
              <w:bottom w:val="single" w:sz="4" w:space="0" w:color="auto"/>
              <w:right w:val="single" w:sz="4" w:space="0" w:color="auto"/>
            </w:tcBorders>
            <w:hideMark/>
          </w:tcPr>
          <w:p w:rsidR="002973AC" w:rsidRDefault="002973AC">
            <w:pPr>
              <w:rPr>
                <w:rFonts w:ascii="Times New Roman" w:hAnsi="Times New Roman" w:cs="Times New Roman"/>
                <w:bCs/>
                <w:sz w:val="24"/>
                <w:szCs w:val="24"/>
              </w:rPr>
            </w:pPr>
            <w:r>
              <w:rPr>
                <w:rFonts w:ascii="Times New Roman" w:hAnsi="Times New Roman" w:cs="Times New Roman"/>
                <w:bCs/>
                <w:sz w:val="24"/>
                <w:szCs w:val="24"/>
              </w:rPr>
              <w:lastRenderedPageBreak/>
              <w:t>ОК.07</w:t>
            </w:r>
          </w:p>
        </w:tc>
        <w:tc>
          <w:tcPr>
            <w:tcW w:w="2820" w:type="dxa"/>
            <w:tcBorders>
              <w:top w:val="single" w:sz="4" w:space="0" w:color="auto"/>
              <w:left w:val="single" w:sz="4" w:space="0" w:color="auto"/>
              <w:bottom w:val="single" w:sz="4" w:space="0" w:color="auto"/>
              <w:right w:val="single" w:sz="4" w:space="0" w:color="auto"/>
            </w:tcBorders>
            <w:hideMark/>
          </w:tcPr>
          <w:p w:rsidR="002973AC" w:rsidRDefault="002973AC" w:rsidP="00026895">
            <w:pPr>
              <w:pStyle w:val="a8"/>
              <w:numPr>
                <w:ilvl w:val="0"/>
                <w:numId w:val="1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соблюдать нормы экологической безопасности</w:t>
            </w:r>
          </w:p>
          <w:p w:rsidR="002973AC" w:rsidRDefault="002973AC" w:rsidP="00026895">
            <w:pPr>
              <w:pStyle w:val="a8"/>
              <w:numPr>
                <w:ilvl w:val="0"/>
                <w:numId w:val="1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определять направления ресурсосбережения в рамках профессиональной деятельности по профессии</w:t>
            </w:r>
          </w:p>
          <w:p w:rsidR="002973AC" w:rsidRDefault="002973AC" w:rsidP="00026895">
            <w:pPr>
              <w:pStyle w:val="a8"/>
              <w:numPr>
                <w:ilvl w:val="0"/>
                <w:numId w:val="1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p>
          <w:p w:rsidR="002973AC" w:rsidRDefault="002973AC" w:rsidP="00026895">
            <w:pPr>
              <w:pStyle w:val="a8"/>
              <w:numPr>
                <w:ilvl w:val="0"/>
                <w:numId w:val="1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rsidR="002973AC" w:rsidRDefault="002973AC" w:rsidP="00026895">
            <w:pPr>
              <w:pStyle w:val="a8"/>
              <w:numPr>
                <w:ilvl w:val="0"/>
                <w:numId w:val="1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эффективно действовать в чрезвычайных ситуациях</w:t>
            </w:r>
          </w:p>
        </w:tc>
        <w:tc>
          <w:tcPr>
            <w:tcW w:w="2821" w:type="dxa"/>
            <w:tcBorders>
              <w:top w:val="single" w:sz="4" w:space="0" w:color="auto"/>
              <w:left w:val="single" w:sz="4" w:space="0" w:color="auto"/>
              <w:bottom w:val="single" w:sz="4" w:space="0" w:color="auto"/>
              <w:right w:val="single" w:sz="4" w:space="0" w:color="auto"/>
            </w:tcBorders>
            <w:hideMark/>
          </w:tcPr>
          <w:p w:rsidR="002973AC" w:rsidRDefault="002973AC" w:rsidP="00026895">
            <w:pPr>
              <w:pStyle w:val="a8"/>
              <w:numPr>
                <w:ilvl w:val="0"/>
                <w:numId w:val="14"/>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 xml:space="preserve">правила экологической безопасности при ведении профессиональной деятельности </w:t>
            </w:r>
          </w:p>
          <w:p w:rsidR="002973AC" w:rsidRDefault="002973AC" w:rsidP="00026895">
            <w:pPr>
              <w:pStyle w:val="a8"/>
              <w:numPr>
                <w:ilvl w:val="0"/>
                <w:numId w:val="14"/>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основные ресурсы, задействованные в профессиональной деятельности</w:t>
            </w:r>
          </w:p>
          <w:p w:rsidR="002973AC" w:rsidRDefault="002973AC" w:rsidP="00026895">
            <w:pPr>
              <w:pStyle w:val="a8"/>
              <w:numPr>
                <w:ilvl w:val="0"/>
                <w:numId w:val="14"/>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пути обеспечения ресурсосбережения</w:t>
            </w:r>
          </w:p>
          <w:p w:rsidR="002973AC" w:rsidRDefault="002973AC" w:rsidP="00026895">
            <w:pPr>
              <w:pStyle w:val="a8"/>
              <w:numPr>
                <w:ilvl w:val="0"/>
                <w:numId w:val="14"/>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принципы бережливого производства</w:t>
            </w:r>
          </w:p>
          <w:p w:rsidR="002973AC" w:rsidRDefault="002973AC" w:rsidP="00026895">
            <w:pPr>
              <w:pStyle w:val="a8"/>
              <w:numPr>
                <w:ilvl w:val="0"/>
                <w:numId w:val="14"/>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основные направления изменения климатических условий региона</w:t>
            </w:r>
          </w:p>
          <w:p w:rsidR="002973AC" w:rsidRDefault="002973AC" w:rsidP="00026895">
            <w:pPr>
              <w:pStyle w:val="a8"/>
              <w:numPr>
                <w:ilvl w:val="0"/>
                <w:numId w:val="14"/>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правила поведения в чрезвычайных ситуациях</w:t>
            </w:r>
          </w:p>
        </w:tc>
        <w:tc>
          <w:tcPr>
            <w:tcW w:w="2812" w:type="dxa"/>
            <w:tcBorders>
              <w:top w:val="single" w:sz="4" w:space="0" w:color="auto"/>
              <w:left w:val="single" w:sz="4" w:space="0" w:color="auto"/>
              <w:bottom w:val="single" w:sz="4" w:space="0" w:color="auto"/>
              <w:right w:val="single" w:sz="4" w:space="0" w:color="auto"/>
            </w:tcBorders>
            <w:hideMark/>
          </w:tcPr>
          <w:p w:rsidR="002973AC" w:rsidRDefault="002973AC">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w:t>
            </w:r>
          </w:p>
        </w:tc>
      </w:tr>
      <w:tr w:rsidR="002973AC" w:rsidTr="002973AC">
        <w:tc>
          <w:tcPr>
            <w:tcW w:w="1118" w:type="dxa"/>
            <w:tcBorders>
              <w:top w:val="single" w:sz="4" w:space="0" w:color="auto"/>
              <w:left w:val="single" w:sz="4" w:space="0" w:color="auto"/>
              <w:bottom w:val="single" w:sz="4" w:space="0" w:color="auto"/>
              <w:right w:val="single" w:sz="4" w:space="0" w:color="auto"/>
            </w:tcBorders>
            <w:hideMark/>
          </w:tcPr>
          <w:p w:rsidR="002973AC" w:rsidRDefault="002973AC">
            <w:pPr>
              <w:rPr>
                <w:rFonts w:ascii="Times New Roman" w:hAnsi="Times New Roman" w:cs="Times New Roman"/>
                <w:bCs/>
                <w:sz w:val="24"/>
                <w:szCs w:val="24"/>
              </w:rPr>
            </w:pPr>
            <w:r>
              <w:rPr>
                <w:rFonts w:ascii="Times New Roman" w:hAnsi="Times New Roman" w:cs="Times New Roman"/>
                <w:bCs/>
                <w:sz w:val="24"/>
                <w:szCs w:val="24"/>
              </w:rPr>
              <w:t>ОК.09</w:t>
            </w:r>
          </w:p>
        </w:tc>
        <w:tc>
          <w:tcPr>
            <w:tcW w:w="2820" w:type="dxa"/>
            <w:tcBorders>
              <w:top w:val="single" w:sz="4" w:space="0" w:color="auto"/>
              <w:left w:val="single" w:sz="4" w:space="0" w:color="auto"/>
              <w:bottom w:val="single" w:sz="4" w:space="0" w:color="auto"/>
              <w:right w:val="single" w:sz="4" w:space="0" w:color="auto"/>
            </w:tcBorders>
            <w:hideMark/>
          </w:tcPr>
          <w:p w:rsidR="002973AC" w:rsidRDefault="002973AC" w:rsidP="00026895">
            <w:pPr>
              <w:pStyle w:val="a8"/>
              <w:numPr>
                <w:ilvl w:val="0"/>
                <w:numId w:val="15"/>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2973AC" w:rsidRDefault="002973AC" w:rsidP="00026895">
            <w:pPr>
              <w:pStyle w:val="a8"/>
              <w:numPr>
                <w:ilvl w:val="0"/>
                <w:numId w:val="15"/>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участвовать в диалогах на знакомые общие и профессиональные темы</w:t>
            </w:r>
          </w:p>
          <w:p w:rsidR="002973AC" w:rsidRDefault="002973AC" w:rsidP="00026895">
            <w:pPr>
              <w:pStyle w:val="a8"/>
              <w:numPr>
                <w:ilvl w:val="0"/>
                <w:numId w:val="15"/>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строить простые высказывания о себе и о своей профессиональной деятельности</w:t>
            </w:r>
          </w:p>
          <w:p w:rsidR="002973AC" w:rsidRDefault="002973AC" w:rsidP="00026895">
            <w:pPr>
              <w:pStyle w:val="a8"/>
              <w:numPr>
                <w:ilvl w:val="0"/>
                <w:numId w:val="15"/>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lastRenderedPageBreak/>
              <w:t>кратко обосновывать и объяснять свои действия (текущие и планируемые)</w:t>
            </w:r>
          </w:p>
          <w:p w:rsidR="002973AC" w:rsidRDefault="002973AC" w:rsidP="00026895">
            <w:pPr>
              <w:pStyle w:val="a8"/>
              <w:numPr>
                <w:ilvl w:val="0"/>
                <w:numId w:val="15"/>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21" w:type="dxa"/>
            <w:tcBorders>
              <w:top w:val="single" w:sz="4" w:space="0" w:color="auto"/>
              <w:left w:val="single" w:sz="4" w:space="0" w:color="auto"/>
              <w:bottom w:val="single" w:sz="4" w:space="0" w:color="auto"/>
              <w:right w:val="single" w:sz="4" w:space="0" w:color="auto"/>
            </w:tcBorders>
            <w:hideMark/>
          </w:tcPr>
          <w:p w:rsidR="002973AC" w:rsidRDefault="002973AC" w:rsidP="00026895">
            <w:pPr>
              <w:pStyle w:val="a8"/>
              <w:numPr>
                <w:ilvl w:val="0"/>
                <w:numId w:val="16"/>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lastRenderedPageBreak/>
              <w:t>правила построения простых и сложных предложений на профессиональные темы</w:t>
            </w:r>
          </w:p>
          <w:p w:rsidR="002973AC" w:rsidRDefault="002973AC" w:rsidP="00026895">
            <w:pPr>
              <w:pStyle w:val="a8"/>
              <w:numPr>
                <w:ilvl w:val="0"/>
                <w:numId w:val="16"/>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основные общеупотребительные глаголы (бытовая и профессиональная лексика)</w:t>
            </w:r>
          </w:p>
          <w:p w:rsidR="002973AC" w:rsidRDefault="002973AC" w:rsidP="00026895">
            <w:pPr>
              <w:pStyle w:val="a8"/>
              <w:numPr>
                <w:ilvl w:val="0"/>
                <w:numId w:val="16"/>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rsidR="002973AC" w:rsidRDefault="002973AC" w:rsidP="00026895">
            <w:pPr>
              <w:pStyle w:val="a8"/>
              <w:numPr>
                <w:ilvl w:val="0"/>
                <w:numId w:val="16"/>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lastRenderedPageBreak/>
              <w:t>особенности произношения</w:t>
            </w:r>
          </w:p>
          <w:p w:rsidR="002973AC" w:rsidRDefault="002973AC" w:rsidP="00026895">
            <w:pPr>
              <w:pStyle w:val="a8"/>
              <w:numPr>
                <w:ilvl w:val="0"/>
                <w:numId w:val="16"/>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правила чтения текстов профессиональной направленности</w:t>
            </w:r>
          </w:p>
        </w:tc>
        <w:tc>
          <w:tcPr>
            <w:tcW w:w="2812" w:type="dxa"/>
            <w:tcBorders>
              <w:top w:val="single" w:sz="4" w:space="0" w:color="auto"/>
              <w:left w:val="single" w:sz="4" w:space="0" w:color="auto"/>
              <w:bottom w:val="single" w:sz="4" w:space="0" w:color="auto"/>
              <w:right w:val="single" w:sz="4" w:space="0" w:color="auto"/>
            </w:tcBorders>
            <w:hideMark/>
          </w:tcPr>
          <w:p w:rsidR="002973AC" w:rsidRDefault="002973AC">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lastRenderedPageBreak/>
              <w:t>-</w:t>
            </w:r>
          </w:p>
        </w:tc>
      </w:tr>
    </w:tbl>
    <w:p w:rsidR="002973AC" w:rsidRDefault="002973AC">
      <w:pPr>
        <w:rPr>
          <w:rFonts w:ascii="Times New Roman" w:hAnsi="Times New Roman" w:cs="Times New Roman"/>
          <w:sz w:val="24"/>
        </w:rPr>
      </w:pPr>
    </w:p>
    <w:p w:rsidR="002973AC" w:rsidRDefault="002973AC">
      <w:pPr>
        <w:rPr>
          <w:rFonts w:ascii="Times New Roman" w:hAnsi="Times New Roman" w:cs="Times New Roman"/>
          <w:sz w:val="24"/>
        </w:rPr>
      </w:pPr>
      <w:r w:rsidRPr="002973AC">
        <w:rPr>
          <w:rFonts w:ascii="Times New Roman" w:hAnsi="Times New Roman" w:cs="Times New Roman"/>
          <w:sz w:val="24"/>
        </w:rPr>
        <w:t>Профессиональные компетенции</w:t>
      </w:r>
    </w:p>
    <w:p w:rsidR="002973AC" w:rsidRPr="002973AC" w:rsidRDefault="002973AC">
      <w:pPr>
        <w:rPr>
          <w:rFonts w:ascii="Times New Roman" w:hAnsi="Times New Roman" w:cs="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8"/>
        <w:gridCol w:w="2820"/>
        <w:gridCol w:w="2821"/>
        <w:gridCol w:w="2812"/>
      </w:tblGrid>
      <w:tr w:rsidR="002973AC" w:rsidTr="002973AC">
        <w:tc>
          <w:tcPr>
            <w:tcW w:w="1118" w:type="dxa"/>
            <w:tcBorders>
              <w:top w:val="single" w:sz="4" w:space="0" w:color="auto"/>
              <w:left w:val="single" w:sz="4" w:space="0" w:color="auto"/>
              <w:bottom w:val="single" w:sz="4" w:space="0" w:color="auto"/>
              <w:right w:val="single" w:sz="4" w:space="0" w:color="auto"/>
            </w:tcBorders>
            <w:hideMark/>
          </w:tcPr>
          <w:p w:rsidR="002973AC" w:rsidRDefault="002973AC">
            <w:pPr>
              <w:rPr>
                <w:rFonts w:ascii="Times New Roman" w:hAnsi="Times New Roman" w:cs="Times New Roman"/>
                <w:bCs/>
                <w:sz w:val="24"/>
                <w:szCs w:val="24"/>
              </w:rPr>
            </w:pPr>
            <w:r>
              <w:rPr>
                <w:rFonts w:ascii="Times New Roman" w:hAnsi="Times New Roman" w:cs="Times New Roman"/>
                <w:bCs/>
                <w:sz w:val="24"/>
                <w:szCs w:val="24"/>
              </w:rPr>
              <w:t>ПК 3.1</w:t>
            </w:r>
          </w:p>
        </w:tc>
        <w:tc>
          <w:tcPr>
            <w:tcW w:w="2820" w:type="dxa"/>
            <w:tcBorders>
              <w:top w:val="single" w:sz="4" w:space="0" w:color="auto"/>
              <w:left w:val="single" w:sz="4" w:space="0" w:color="auto"/>
              <w:bottom w:val="single" w:sz="4" w:space="0" w:color="auto"/>
              <w:right w:val="single" w:sz="4" w:space="0" w:color="auto"/>
            </w:tcBorders>
            <w:hideMark/>
          </w:tcPr>
          <w:p w:rsidR="002973AC" w:rsidRDefault="002973AC">
            <w:pPr>
              <w:tabs>
                <w:tab w:val="left" w:pos="31"/>
              </w:tabs>
              <w:ind w:left="31"/>
              <w:rPr>
                <w:rFonts w:ascii="Times New Roman" w:eastAsia="Calibri" w:hAnsi="Times New Roman" w:cs="Times New Roman"/>
                <w:sz w:val="24"/>
                <w:szCs w:val="24"/>
              </w:rPr>
            </w:pPr>
            <w:r>
              <w:rPr>
                <w:rFonts w:ascii="Times New Roman" w:eastAsia="Calibri" w:hAnsi="Times New Roman" w:cs="Times New Roman"/>
                <w:sz w:val="24"/>
                <w:szCs w:val="24"/>
              </w:rPr>
              <w:t xml:space="preserve">подбирать необходимые приборы и инструменты. </w:t>
            </w:r>
          </w:p>
          <w:p w:rsidR="002973AC" w:rsidRDefault="002973AC">
            <w:pPr>
              <w:tabs>
                <w:tab w:val="left" w:pos="31"/>
              </w:tabs>
              <w:ind w:left="31"/>
              <w:rPr>
                <w:rFonts w:ascii="Times New Roman" w:eastAsia="Calibri" w:hAnsi="Times New Roman" w:cs="Times New Roman"/>
              </w:rPr>
            </w:pPr>
            <w:r>
              <w:rPr>
                <w:rFonts w:ascii="Times New Roman" w:eastAsia="Calibri" w:hAnsi="Times New Roman" w:cs="Times New Roman"/>
                <w:sz w:val="24"/>
                <w:szCs w:val="24"/>
              </w:rPr>
              <w:t>оценивать пригодность приборов и инструментов к использованию</w:t>
            </w:r>
            <w:proofErr w:type="gramStart"/>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w:t>
            </w:r>
            <w:proofErr w:type="gramStart"/>
            <w:r>
              <w:rPr>
                <w:rFonts w:ascii="Times New Roman" w:eastAsia="Calibri" w:hAnsi="Times New Roman" w:cs="Times New Roman"/>
                <w:sz w:val="24"/>
                <w:szCs w:val="24"/>
              </w:rPr>
              <w:t>г</w:t>
            </w:r>
            <w:proofErr w:type="gramEnd"/>
            <w:r>
              <w:rPr>
                <w:rFonts w:ascii="Times New Roman" w:eastAsia="Calibri" w:hAnsi="Times New Roman" w:cs="Times New Roman"/>
                <w:sz w:val="24"/>
                <w:szCs w:val="24"/>
              </w:rPr>
              <w:t>отовить приборы к работе.</w:t>
            </w:r>
          </w:p>
        </w:tc>
        <w:tc>
          <w:tcPr>
            <w:tcW w:w="2821" w:type="dxa"/>
            <w:tcBorders>
              <w:top w:val="single" w:sz="4" w:space="0" w:color="auto"/>
              <w:left w:val="single" w:sz="4" w:space="0" w:color="auto"/>
              <w:bottom w:val="single" w:sz="4" w:space="0" w:color="auto"/>
              <w:right w:val="single" w:sz="4" w:space="0" w:color="auto"/>
            </w:tcBorders>
            <w:hideMark/>
          </w:tcPr>
          <w:p w:rsidR="002973AC" w:rsidRDefault="002973AC">
            <w:pPr>
              <w:tabs>
                <w:tab w:val="left" w:pos="178"/>
              </w:tabs>
              <w:ind w:left="39"/>
              <w:rPr>
                <w:rFonts w:ascii="Times New Roman" w:eastAsia="Calibri" w:hAnsi="Times New Roman" w:cs="Times New Roman"/>
                <w:sz w:val="24"/>
                <w:szCs w:val="24"/>
              </w:rPr>
            </w:pPr>
            <w:r>
              <w:rPr>
                <w:rFonts w:ascii="Times New Roman" w:eastAsia="Calibri" w:hAnsi="Times New Roman" w:cs="Times New Roman"/>
                <w:sz w:val="24"/>
                <w:szCs w:val="24"/>
              </w:rPr>
              <w:t>основные типы и виды контрольно-измерительных приборов</w:t>
            </w:r>
            <w:proofErr w:type="gramStart"/>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w:t>
            </w:r>
            <w:proofErr w:type="gramStart"/>
            <w:r>
              <w:rPr>
                <w:rFonts w:ascii="Times New Roman" w:eastAsia="Calibri" w:hAnsi="Times New Roman" w:cs="Times New Roman"/>
                <w:sz w:val="24"/>
                <w:szCs w:val="24"/>
              </w:rPr>
              <w:t>к</w:t>
            </w:r>
            <w:proofErr w:type="gramEnd"/>
            <w:r>
              <w:rPr>
                <w:rFonts w:ascii="Times New Roman" w:eastAsia="Calibri" w:hAnsi="Times New Roman" w:cs="Times New Roman"/>
                <w:sz w:val="24"/>
                <w:szCs w:val="24"/>
              </w:rPr>
              <w:t xml:space="preserve">лассификацию и основные характеристики измерительных инструментов и приборов. </w:t>
            </w:r>
          </w:p>
          <w:p w:rsidR="002973AC" w:rsidRDefault="002973AC">
            <w:pPr>
              <w:tabs>
                <w:tab w:val="left" w:pos="178"/>
              </w:tabs>
              <w:ind w:left="39"/>
              <w:rPr>
                <w:rFonts w:ascii="Times New Roman" w:eastAsia="Calibri" w:hAnsi="Times New Roman" w:cs="Times New Roman"/>
                <w:sz w:val="24"/>
                <w:szCs w:val="24"/>
              </w:rPr>
            </w:pPr>
            <w:r>
              <w:rPr>
                <w:rFonts w:ascii="Times New Roman" w:eastAsia="Calibri" w:hAnsi="Times New Roman" w:cs="Times New Roman"/>
                <w:sz w:val="24"/>
                <w:szCs w:val="24"/>
              </w:rPr>
              <w:t xml:space="preserve">принципы взаимозаменяемости изделий, сборочных единиц и механизмов. </w:t>
            </w:r>
          </w:p>
          <w:p w:rsidR="002973AC" w:rsidRDefault="002973AC">
            <w:pPr>
              <w:tabs>
                <w:tab w:val="left" w:pos="178"/>
              </w:tabs>
              <w:ind w:left="39"/>
              <w:rPr>
                <w:rFonts w:ascii="Times New Roman" w:eastAsia="Calibri" w:hAnsi="Times New Roman" w:cs="Times New Roman"/>
                <w:sz w:val="24"/>
                <w:szCs w:val="24"/>
              </w:rPr>
            </w:pPr>
            <w:r>
              <w:rPr>
                <w:rFonts w:ascii="Times New Roman" w:eastAsia="Calibri" w:hAnsi="Times New Roman" w:cs="Times New Roman"/>
                <w:sz w:val="24"/>
                <w:szCs w:val="24"/>
              </w:rPr>
              <w:t>методы подготовки инструментов и приборов к работе.</w:t>
            </w:r>
          </w:p>
        </w:tc>
        <w:tc>
          <w:tcPr>
            <w:tcW w:w="2812" w:type="dxa"/>
            <w:tcBorders>
              <w:top w:val="single" w:sz="4" w:space="0" w:color="auto"/>
              <w:left w:val="single" w:sz="4" w:space="0" w:color="auto"/>
              <w:bottom w:val="single" w:sz="4" w:space="0" w:color="auto"/>
              <w:right w:val="single" w:sz="4" w:space="0" w:color="auto"/>
            </w:tcBorders>
            <w:hideMark/>
          </w:tcPr>
          <w:p w:rsidR="002973AC" w:rsidRDefault="002973AC">
            <w:pPr>
              <w:tabs>
                <w:tab w:val="left" w:pos="37"/>
              </w:tabs>
              <w:rPr>
                <w:rFonts w:ascii="Times New Roman" w:eastAsia="Calibri" w:hAnsi="Times New Roman" w:cs="Times New Roman"/>
                <w:sz w:val="24"/>
                <w:szCs w:val="24"/>
              </w:rPr>
            </w:pPr>
            <w:r>
              <w:rPr>
                <w:rFonts w:ascii="Times New Roman" w:eastAsia="Calibri" w:hAnsi="Times New Roman" w:cs="Times New Roman"/>
                <w:sz w:val="24"/>
                <w:szCs w:val="24"/>
              </w:rPr>
              <w:t xml:space="preserve">выбора необходимых приборов и инструментов. </w:t>
            </w:r>
          </w:p>
          <w:p w:rsidR="002973AC" w:rsidRDefault="002973AC">
            <w:pPr>
              <w:tabs>
                <w:tab w:val="left" w:pos="37"/>
              </w:tabs>
              <w:rPr>
                <w:rFonts w:ascii="Times New Roman" w:eastAsia="Calibri" w:hAnsi="Times New Roman" w:cs="Times New Roman"/>
                <w:sz w:val="24"/>
                <w:szCs w:val="24"/>
              </w:rPr>
            </w:pPr>
            <w:r>
              <w:rPr>
                <w:rFonts w:ascii="Times New Roman" w:eastAsia="Calibri" w:hAnsi="Times New Roman" w:cs="Times New Roman"/>
                <w:sz w:val="24"/>
                <w:szCs w:val="24"/>
              </w:rPr>
              <w:t>определения пригодности приборов и инструментов к использованию</w:t>
            </w:r>
            <w:proofErr w:type="gramStart"/>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w:t>
            </w:r>
            <w:proofErr w:type="gramStart"/>
            <w:r>
              <w:rPr>
                <w:rFonts w:ascii="Times New Roman" w:eastAsia="Calibri" w:hAnsi="Times New Roman" w:cs="Times New Roman"/>
                <w:sz w:val="24"/>
                <w:szCs w:val="24"/>
              </w:rPr>
              <w:t>п</w:t>
            </w:r>
            <w:proofErr w:type="gramEnd"/>
            <w:r>
              <w:rPr>
                <w:rFonts w:ascii="Times New Roman" w:eastAsia="Calibri" w:hAnsi="Times New Roman" w:cs="Times New Roman"/>
                <w:sz w:val="24"/>
                <w:szCs w:val="24"/>
              </w:rPr>
              <w:t>роведения необходимой подготовки приборов к работе.</w:t>
            </w:r>
          </w:p>
        </w:tc>
      </w:tr>
      <w:tr w:rsidR="002973AC" w:rsidTr="002973AC">
        <w:trPr>
          <w:trHeight w:val="327"/>
        </w:trPr>
        <w:tc>
          <w:tcPr>
            <w:tcW w:w="1118" w:type="dxa"/>
            <w:tcBorders>
              <w:top w:val="single" w:sz="4" w:space="0" w:color="auto"/>
              <w:left w:val="single" w:sz="4" w:space="0" w:color="auto"/>
              <w:bottom w:val="single" w:sz="4" w:space="0" w:color="auto"/>
              <w:right w:val="single" w:sz="4" w:space="0" w:color="auto"/>
            </w:tcBorders>
            <w:hideMark/>
          </w:tcPr>
          <w:p w:rsidR="002973AC" w:rsidRDefault="002973AC">
            <w:pPr>
              <w:rPr>
                <w:rFonts w:ascii="Times New Roman" w:hAnsi="Times New Roman" w:cs="Times New Roman"/>
                <w:bCs/>
                <w:sz w:val="24"/>
                <w:szCs w:val="24"/>
              </w:rPr>
            </w:pPr>
            <w:r>
              <w:rPr>
                <w:rFonts w:ascii="Times New Roman" w:hAnsi="Times New Roman" w:cs="Times New Roman"/>
                <w:bCs/>
                <w:sz w:val="24"/>
                <w:szCs w:val="24"/>
              </w:rPr>
              <w:t>ПК 3.2</w:t>
            </w:r>
          </w:p>
        </w:tc>
        <w:tc>
          <w:tcPr>
            <w:tcW w:w="2820" w:type="dxa"/>
            <w:tcBorders>
              <w:top w:val="single" w:sz="4" w:space="0" w:color="auto"/>
              <w:left w:val="single" w:sz="4" w:space="0" w:color="auto"/>
              <w:bottom w:val="single" w:sz="4" w:space="0" w:color="auto"/>
              <w:right w:val="single" w:sz="4" w:space="0" w:color="auto"/>
            </w:tcBorders>
            <w:hideMark/>
          </w:tcPr>
          <w:p w:rsidR="002973AC" w:rsidRDefault="002973AC">
            <w:pPr>
              <w:rPr>
                <w:rFonts w:ascii="Times New Roman" w:hAnsi="Times New Roman"/>
                <w:sz w:val="24"/>
                <w:szCs w:val="24"/>
              </w:rPr>
            </w:pPr>
            <w:r>
              <w:rPr>
                <w:rFonts w:ascii="Times New Roman" w:hAnsi="Times New Roman"/>
                <w:sz w:val="24"/>
                <w:szCs w:val="24"/>
              </w:rPr>
              <w:t>выполнять работы по восстановлению работоспособности автоматизированных систем, контроллеров и др. оборудования</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р</w:t>
            </w:r>
            <w:proofErr w:type="gramEnd"/>
            <w:r>
              <w:rPr>
                <w:rFonts w:ascii="Times New Roman" w:hAnsi="Times New Roman"/>
                <w:sz w:val="24"/>
                <w:szCs w:val="24"/>
              </w:rPr>
              <w:t xml:space="preserve">азрабатывать рекомендации для устранения отказов приборов кип и систем автоматики. </w:t>
            </w:r>
          </w:p>
          <w:p w:rsidR="002973AC" w:rsidRDefault="002973AC">
            <w:pPr>
              <w:rPr>
                <w:rFonts w:ascii="Times New Roman" w:hAnsi="Times New Roman"/>
                <w:sz w:val="24"/>
                <w:szCs w:val="24"/>
              </w:rPr>
            </w:pPr>
            <w:r>
              <w:rPr>
                <w:rFonts w:ascii="Times New Roman" w:hAnsi="Times New Roman"/>
                <w:sz w:val="24"/>
                <w:szCs w:val="24"/>
              </w:rPr>
              <w:t>эксплуатировать и обслуживать безопасно системы автоматики</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в</w:t>
            </w:r>
            <w:proofErr w:type="gramEnd"/>
            <w:r>
              <w:rPr>
                <w:rFonts w:ascii="Times New Roman" w:hAnsi="Times New Roman"/>
                <w:sz w:val="24"/>
                <w:szCs w:val="24"/>
              </w:rPr>
              <w:t xml:space="preserve">ыполнять техническое обслуживание различных контрольно-измерительных приборов и систем автоматики. </w:t>
            </w:r>
          </w:p>
          <w:p w:rsidR="002973AC" w:rsidRDefault="002973AC">
            <w:pPr>
              <w:rPr>
                <w:rFonts w:ascii="Times New Roman" w:hAnsi="Times New Roman"/>
                <w:sz w:val="24"/>
                <w:szCs w:val="24"/>
              </w:rPr>
            </w:pPr>
            <w:r>
              <w:rPr>
                <w:rFonts w:ascii="Times New Roman" w:hAnsi="Times New Roman"/>
                <w:sz w:val="24"/>
                <w:szCs w:val="24"/>
              </w:rPr>
              <w:t xml:space="preserve">проводить диагностику контрольно-измерительных </w:t>
            </w:r>
            <w:r>
              <w:rPr>
                <w:rFonts w:ascii="Times New Roman" w:hAnsi="Times New Roman"/>
                <w:sz w:val="24"/>
                <w:szCs w:val="24"/>
              </w:rPr>
              <w:lastRenderedPageBreak/>
              <w:t xml:space="preserve">приборов и систем автоматики. </w:t>
            </w:r>
          </w:p>
          <w:p w:rsidR="002973AC" w:rsidRDefault="002973AC">
            <w:pPr>
              <w:rPr>
                <w:rFonts w:ascii="Times New Roman" w:hAnsi="Times New Roman" w:cs="Times New Roman"/>
                <w:bCs/>
                <w:sz w:val="24"/>
                <w:szCs w:val="24"/>
              </w:rPr>
            </w:pPr>
            <w:r>
              <w:rPr>
                <w:rFonts w:ascii="Times New Roman" w:hAnsi="Times New Roman"/>
                <w:sz w:val="24"/>
                <w:szCs w:val="24"/>
              </w:rPr>
              <w:t>восстанавливать контрольно-измерительные приборы и системы автоматики.</w:t>
            </w:r>
          </w:p>
        </w:tc>
        <w:tc>
          <w:tcPr>
            <w:tcW w:w="2821" w:type="dxa"/>
            <w:tcBorders>
              <w:top w:val="single" w:sz="4" w:space="0" w:color="auto"/>
              <w:left w:val="single" w:sz="4" w:space="0" w:color="auto"/>
              <w:bottom w:val="single" w:sz="4" w:space="0" w:color="auto"/>
              <w:right w:val="single" w:sz="4" w:space="0" w:color="auto"/>
            </w:tcBorders>
            <w:hideMark/>
          </w:tcPr>
          <w:p w:rsidR="002973AC" w:rsidRDefault="002973AC">
            <w:pPr>
              <w:rPr>
                <w:rFonts w:ascii="Times New Roman" w:hAnsi="Times New Roman"/>
                <w:sz w:val="24"/>
                <w:szCs w:val="24"/>
              </w:rPr>
            </w:pPr>
            <w:r>
              <w:rPr>
                <w:rFonts w:ascii="Times New Roman" w:hAnsi="Times New Roman"/>
                <w:sz w:val="24"/>
                <w:szCs w:val="24"/>
              </w:rPr>
              <w:lastRenderedPageBreak/>
              <w:t>правила обеспечения безопасности труда, экологической безопасности</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п</w:t>
            </w:r>
            <w:proofErr w:type="gramEnd"/>
            <w:r>
              <w:rPr>
                <w:rFonts w:ascii="Times New Roman" w:hAnsi="Times New Roman"/>
                <w:sz w:val="24"/>
                <w:szCs w:val="24"/>
              </w:rPr>
              <w:t xml:space="preserve">равила и нормы пожарной безопасности при эксплуатации. технология организации комплекса работ по поиску неисправностей. технические условия эксплуатации контрольно-измерительных приборов и систем автоматики. </w:t>
            </w:r>
          </w:p>
          <w:p w:rsidR="002973AC" w:rsidRDefault="002973AC">
            <w:pPr>
              <w:rPr>
                <w:rFonts w:ascii="Times New Roman" w:hAnsi="Times New Roman"/>
                <w:sz w:val="24"/>
                <w:szCs w:val="24"/>
              </w:rPr>
            </w:pPr>
            <w:r>
              <w:rPr>
                <w:rFonts w:ascii="Times New Roman" w:hAnsi="Times New Roman"/>
                <w:sz w:val="24"/>
                <w:szCs w:val="24"/>
              </w:rPr>
              <w:t xml:space="preserve">технологии диагностики различных контрольно-измерительных приборов и систем автоматики. </w:t>
            </w:r>
          </w:p>
          <w:p w:rsidR="002973AC" w:rsidRDefault="002973AC">
            <w:pPr>
              <w:rPr>
                <w:rFonts w:ascii="Times New Roman" w:hAnsi="Times New Roman" w:cs="Times New Roman"/>
                <w:bCs/>
                <w:sz w:val="24"/>
                <w:szCs w:val="24"/>
              </w:rPr>
            </w:pPr>
            <w:r>
              <w:rPr>
                <w:rFonts w:ascii="Times New Roman" w:hAnsi="Times New Roman"/>
                <w:sz w:val="24"/>
                <w:szCs w:val="24"/>
              </w:rPr>
              <w:t>технологии ремонта контрольно-</w:t>
            </w:r>
            <w:r>
              <w:rPr>
                <w:rFonts w:ascii="Times New Roman" w:hAnsi="Times New Roman"/>
                <w:sz w:val="24"/>
                <w:szCs w:val="24"/>
              </w:rPr>
              <w:lastRenderedPageBreak/>
              <w:t>измерительных приборов и систем автоматики.</w:t>
            </w:r>
          </w:p>
        </w:tc>
        <w:tc>
          <w:tcPr>
            <w:tcW w:w="2812" w:type="dxa"/>
            <w:tcBorders>
              <w:top w:val="single" w:sz="4" w:space="0" w:color="auto"/>
              <w:left w:val="single" w:sz="4" w:space="0" w:color="auto"/>
              <w:bottom w:val="single" w:sz="4" w:space="0" w:color="auto"/>
              <w:right w:val="single" w:sz="4" w:space="0" w:color="auto"/>
            </w:tcBorders>
            <w:hideMark/>
          </w:tcPr>
          <w:p w:rsidR="002973AC" w:rsidRDefault="002973AC">
            <w:pPr>
              <w:rPr>
                <w:rFonts w:ascii="Times New Roman" w:hAnsi="Times New Roman"/>
                <w:sz w:val="24"/>
                <w:szCs w:val="24"/>
              </w:rPr>
            </w:pPr>
            <w:r>
              <w:rPr>
                <w:rFonts w:ascii="Times New Roman" w:hAnsi="Times New Roman"/>
                <w:sz w:val="24"/>
                <w:szCs w:val="24"/>
              </w:rPr>
              <w:lastRenderedPageBreak/>
              <w:t xml:space="preserve">определения необходимого объёма работ по обслуживанию контрольно-измерительных приборов и систем автоматики. </w:t>
            </w:r>
          </w:p>
          <w:p w:rsidR="002973AC" w:rsidRDefault="002973AC">
            <w:pPr>
              <w:tabs>
                <w:tab w:val="left" w:pos="37"/>
              </w:tabs>
              <w:rPr>
                <w:rFonts w:ascii="Times New Roman" w:hAnsi="Times New Roman" w:cs="Times New Roman"/>
                <w:bCs/>
                <w:sz w:val="24"/>
                <w:szCs w:val="24"/>
              </w:rPr>
            </w:pPr>
            <w:r>
              <w:rPr>
                <w:rFonts w:ascii="Times New Roman" w:hAnsi="Times New Roman"/>
                <w:sz w:val="24"/>
                <w:szCs w:val="24"/>
              </w:rPr>
              <w:t>составления графика ППР и последовательности работ по техническому обслуживанию</w:t>
            </w:r>
          </w:p>
        </w:tc>
      </w:tr>
      <w:tr w:rsidR="002973AC" w:rsidTr="002973AC">
        <w:trPr>
          <w:trHeight w:val="327"/>
        </w:trPr>
        <w:tc>
          <w:tcPr>
            <w:tcW w:w="1118" w:type="dxa"/>
            <w:tcBorders>
              <w:top w:val="single" w:sz="4" w:space="0" w:color="auto"/>
              <w:left w:val="single" w:sz="4" w:space="0" w:color="auto"/>
              <w:bottom w:val="single" w:sz="4" w:space="0" w:color="auto"/>
              <w:right w:val="single" w:sz="4" w:space="0" w:color="auto"/>
            </w:tcBorders>
            <w:hideMark/>
          </w:tcPr>
          <w:p w:rsidR="002973AC" w:rsidRDefault="002973AC">
            <w:pPr>
              <w:rPr>
                <w:rFonts w:ascii="Times New Roman" w:hAnsi="Times New Roman" w:cs="Times New Roman"/>
                <w:bCs/>
                <w:sz w:val="24"/>
                <w:szCs w:val="24"/>
              </w:rPr>
            </w:pPr>
            <w:r>
              <w:rPr>
                <w:rFonts w:ascii="Times New Roman" w:hAnsi="Times New Roman" w:cs="Times New Roman"/>
                <w:bCs/>
                <w:sz w:val="24"/>
                <w:szCs w:val="24"/>
              </w:rPr>
              <w:lastRenderedPageBreak/>
              <w:t>ПК 3.3</w:t>
            </w:r>
          </w:p>
        </w:tc>
        <w:tc>
          <w:tcPr>
            <w:tcW w:w="2820" w:type="dxa"/>
            <w:tcBorders>
              <w:top w:val="single" w:sz="4" w:space="0" w:color="auto"/>
              <w:left w:val="single" w:sz="4" w:space="0" w:color="auto"/>
              <w:bottom w:val="single" w:sz="4" w:space="0" w:color="auto"/>
              <w:right w:val="single" w:sz="4" w:space="0" w:color="auto"/>
            </w:tcBorders>
            <w:hideMark/>
          </w:tcPr>
          <w:p w:rsidR="002973AC" w:rsidRDefault="002973AC">
            <w:pPr>
              <w:rPr>
                <w:rFonts w:ascii="Times New Roman" w:hAnsi="Times New Roman"/>
                <w:sz w:val="24"/>
                <w:szCs w:val="24"/>
              </w:rPr>
            </w:pPr>
            <w:r>
              <w:rPr>
                <w:rFonts w:ascii="Times New Roman" w:hAnsi="Times New Roman"/>
                <w:sz w:val="24"/>
                <w:szCs w:val="24"/>
              </w:rPr>
              <w:t xml:space="preserve">контролировать линейные размеры деталей и узлов. </w:t>
            </w:r>
          </w:p>
          <w:p w:rsidR="002973AC" w:rsidRDefault="002973AC">
            <w:pPr>
              <w:rPr>
                <w:rFonts w:ascii="Times New Roman" w:hAnsi="Times New Roman"/>
                <w:sz w:val="24"/>
                <w:szCs w:val="24"/>
              </w:rPr>
            </w:pPr>
            <w:r>
              <w:rPr>
                <w:rFonts w:ascii="Times New Roman" w:hAnsi="Times New Roman"/>
                <w:sz w:val="24"/>
                <w:szCs w:val="24"/>
              </w:rPr>
              <w:t>проводить проверку работоспособности блоков различной сложности</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п</w:t>
            </w:r>
            <w:proofErr w:type="gramEnd"/>
            <w:r>
              <w:rPr>
                <w:rFonts w:ascii="Times New Roman" w:hAnsi="Times New Roman"/>
                <w:sz w:val="24"/>
                <w:szCs w:val="24"/>
              </w:rPr>
              <w:t xml:space="preserve">ользоваться поверочной аппаратурой. </w:t>
            </w:r>
          </w:p>
          <w:p w:rsidR="002973AC" w:rsidRDefault="002973AC">
            <w:pPr>
              <w:rPr>
                <w:rFonts w:ascii="Times New Roman" w:hAnsi="Times New Roman"/>
                <w:sz w:val="24"/>
                <w:szCs w:val="24"/>
              </w:rPr>
            </w:pPr>
            <w:r>
              <w:rPr>
                <w:rFonts w:ascii="Times New Roman" w:hAnsi="Times New Roman"/>
                <w:sz w:val="24"/>
                <w:szCs w:val="24"/>
              </w:rPr>
              <w:t>работать с поверочной аппаратурой.</w:t>
            </w:r>
          </w:p>
          <w:p w:rsidR="002973AC" w:rsidRDefault="002973AC">
            <w:pPr>
              <w:rPr>
                <w:rFonts w:ascii="Times New Roman" w:hAnsi="Times New Roman"/>
                <w:sz w:val="24"/>
                <w:szCs w:val="24"/>
              </w:rPr>
            </w:pPr>
            <w:r>
              <w:rPr>
                <w:rFonts w:ascii="Times New Roman" w:hAnsi="Times New Roman"/>
                <w:sz w:val="24"/>
                <w:szCs w:val="24"/>
              </w:rPr>
              <w:t xml:space="preserve">проводить проверку комплектации и основных характеристик приборов и материалов. </w:t>
            </w:r>
          </w:p>
          <w:p w:rsidR="002973AC" w:rsidRDefault="002973AC">
            <w:pPr>
              <w:rPr>
                <w:rFonts w:ascii="Times New Roman" w:hAnsi="Times New Roman" w:cs="Times New Roman"/>
                <w:bCs/>
                <w:sz w:val="24"/>
                <w:szCs w:val="24"/>
              </w:rPr>
            </w:pPr>
            <w:r>
              <w:rPr>
                <w:rFonts w:ascii="Times New Roman" w:hAnsi="Times New Roman"/>
                <w:sz w:val="24"/>
                <w:szCs w:val="24"/>
              </w:rPr>
              <w:t>оформлять сдаточную документацию.</w:t>
            </w:r>
          </w:p>
        </w:tc>
        <w:tc>
          <w:tcPr>
            <w:tcW w:w="2821" w:type="dxa"/>
            <w:tcBorders>
              <w:top w:val="single" w:sz="4" w:space="0" w:color="auto"/>
              <w:left w:val="single" w:sz="4" w:space="0" w:color="auto"/>
              <w:bottom w:val="single" w:sz="4" w:space="0" w:color="auto"/>
              <w:right w:val="single" w:sz="4" w:space="0" w:color="auto"/>
            </w:tcBorders>
            <w:hideMark/>
          </w:tcPr>
          <w:p w:rsidR="002973AC" w:rsidRDefault="002973AC">
            <w:pPr>
              <w:rPr>
                <w:rFonts w:ascii="Times New Roman" w:hAnsi="Times New Roman"/>
                <w:sz w:val="24"/>
                <w:szCs w:val="24"/>
              </w:rPr>
            </w:pPr>
            <w:r>
              <w:rPr>
                <w:rFonts w:ascii="Times New Roman" w:hAnsi="Times New Roman"/>
                <w:sz w:val="24"/>
                <w:szCs w:val="24"/>
              </w:rPr>
              <w:t xml:space="preserve">основные метрологические термины и определения. </w:t>
            </w:r>
          </w:p>
          <w:p w:rsidR="002973AC" w:rsidRDefault="002973AC">
            <w:pPr>
              <w:rPr>
                <w:rFonts w:ascii="Times New Roman" w:hAnsi="Times New Roman"/>
                <w:sz w:val="24"/>
                <w:szCs w:val="24"/>
              </w:rPr>
            </w:pPr>
            <w:r>
              <w:rPr>
                <w:rFonts w:ascii="Times New Roman" w:hAnsi="Times New Roman"/>
                <w:sz w:val="24"/>
                <w:szCs w:val="24"/>
              </w:rPr>
              <w:t xml:space="preserve">погрешности измерений. </w:t>
            </w:r>
          </w:p>
          <w:p w:rsidR="002973AC" w:rsidRDefault="002973AC">
            <w:pPr>
              <w:rPr>
                <w:rFonts w:ascii="Times New Roman" w:hAnsi="Times New Roman"/>
                <w:sz w:val="24"/>
                <w:szCs w:val="24"/>
              </w:rPr>
            </w:pPr>
            <w:r>
              <w:rPr>
                <w:rFonts w:ascii="Times New Roman" w:hAnsi="Times New Roman"/>
                <w:sz w:val="24"/>
                <w:szCs w:val="24"/>
              </w:rPr>
              <w:t xml:space="preserve">основные сведения об измерениях методах и средствах их </w:t>
            </w:r>
          </w:p>
          <w:p w:rsidR="002973AC" w:rsidRDefault="002973AC">
            <w:pPr>
              <w:rPr>
                <w:rFonts w:ascii="Times New Roman" w:hAnsi="Times New Roman"/>
                <w:sz w:val="24"/>
                <w:szCs w:val="24"/>
              </w:rPr>
            </w:pPr>
            <w:r>
              <w:rPr>
                <w:rFonts w:ascii="Times New Roman" w:hAnsi="Times New Roman"/>
                <w:sz w:val="24"/>
                <w:szCs w:val="24"/>
              </w:rPr>
              <w:t xml:space="preserve">назначение и виды измерений, метрологического контроля. </w:t>
            </w:r>
          </w:p>
          <w:p w:rsidR="002973AC" w:rsidRDefault="002973AC">
            <w:pPr>
              <w:rPr>
                <w:rFonts w:ascii="Times New Roman" w:hAnsi="Times New Roman"/>
                <w:sz w:val="24"/>
                <w:szCs w:val="24"/>
              </w:rPr>
            </w:pPr>
            <w:r>
              <w:rPr>
                <w:rFonts w:ascii="Times New Roman" w:hAnsi="Times New Roman"/>
                <w:sz w:val="24"/>
                <w:szCs w:val="24"/>
              </w:rPr>
              <w:t xml:space="preserve">понятия о поверочных схемах. </w:t>
            </w:r>
          </w:p>
          <w:p w:rsidR="002973AC" w:rsidRDefault="002973AC">
            <w:pPr>
              <w:rPr>
                <w:rFonts w:ascii="Times New Roman" w:hAnsi="Times New Roman"/>
                <w:sz w:val="24"/>
                <w:szCs w:val="24"/>
              </w:rPr>
            </w:pPr>
            <w:r>
              <w:rPr>
                <w:rFonts w:ascii="Times New Roman" w:hAnsi="Times New Roman"/>
                <w:sz w:val="24"/>
                <w:szCs w:val="24"/>
              </w:rPr>
              <w:t xml:space="preserve">принципы поверки технических средств измерений по образцовым приборам. </w:t>
            </w:r>
          </w:p>
          <w:p w:rsidR="002973AC" w:rsidRDefault="002973AC">
            <w:pPr>
              <w:rPr>
                <w:rFonts w:ascii="Times New Roman" w:hAnsi="Times New Roman"/>
                <w:sz w:val="24"/>
                <w:szCs w:val="24"/>
              </w:rPr>
            </w:pPr>
            <w:r>
              <w:rPr>
                <w:rFonts w:ascii="Times New Roman" w:hAnsi="Times New Roman"/>
                <w:sz w:val="24"/>
                <w:szCs w:val="24"/>
              </w:rPr>
              <w:t xml:space="preserve">порядок работы с поверочной аппаратурой. </w:t>
            </w:r>
          </w:p>
          <w:p w:rsidR="002973AC" w:rsidRDefault="002973AC">
            <w:pPr>
              <w:rPr>
                <w:rFonts w:ascii="Times New Roman" w:hAnsi="Times New Roman"/>
                <w:sz w:val="24"/>
                <w:szCs w:val="24"/>
              </w:rPr>
            </w:pPr>
            <w:r>
              <w:rPr>
                <w:rFonts w:ascii="Times New Roman" w:hAnsi="Times New Roman"/>
                <w:sz w:val="24"/>
                <w:szCs w:val="24"/>
              </w:rPr>
              <w:t xml:space="preserve">способы введения технологических и тестовых программ, принципы работы и последовательность работы. </w:t>
            </w:r>
          </w:p>
          <w:p w:rsidR="002973AC" w:rsidRDefault="002973AC">
            <w:pPr>
              <w:rPr>
                <w:rFonts w:ascii="Times New Roman" w:hAnsi="Times New Roman"/>
                <w:sz w:val="24"/>
                <w:szCs w:val="24"/>
              </w:rPr>
            </w:pPr>
            <w:r>
              <w:rPr>
                <w:rFonts w:ascii="Times New Roman" w:hAnsi="Times New Roman"/>
                <w:sz w:val="24"/>
                <w:szCs w:val="24"/>
              </w:rPr>
              <w:t xml:space="preserve">способы коррекции тестовых программ. </w:t>
            </w:r>
          </w:p>
          <w:p w:rsidR="002973AC" w:rsidRDefault="002973AC">
            <w:pPr>
              <w:rPr>
                <w:rFonts w:ascii="Times New Roman" w:hAnsi="Times New Roman"/>
                <w:sz w:val="24"/>
                <w:szCs w:val="24"/>
              </w:rPr>
            </w:pPr>
            <w:r>
              <w:rPr>
                <w:rFonts w:ascii="Times New Roman" w:hAnsi="Times New Roman"/>
                <w:sz w:val="24"/>
                <w:szCs w:val="24"/>
              </w:rPr>
              <w:t xml:space="preserve">устройство диагностической аппаратуры на микропроцессорной технике. </w:t>
            </w:r>
          </w:p>
          <w:p w:rsidR="002973AC" w:rsidRDefault="002973AC">
            <w:pPr>
              <w:rPr>
                <w:rFonts w:ascii="Times New Roman" w:hAnsi="Times New Roman"/>
                <w:sz w:val="24"/>
                <w:szCs w:val="24"/>
              </w:rPr>
            </w:pPr>
            <w:r>
              <w:rPr>
                <w:rFonts w:ascii="Times New Roman" w:hAnsi="Times New Roman"/>
                <w:sz w:val="24"/>
                <w:szCs w:val="24"/>
              </w:rPr>
              <w:t xml:space="preserve">тестовые программы и методику их применения. </w:t>
            </w:r>
          </w:p>
          <w:p w:rsidR="002973AC" w:rsidRDefault="002973AC">
            <w:pPr>
              <w:tabs>
                <w:tab w:val="left" w:pos="178"/>
              </w:tabs>
              <w:rPr>
                <w:rFonts w:ascii="Times New Roman" w:eastAsia="Calibri" w:hAnsi="Times New Roman" w:cs="Times New Roman"/>
                <w:bCs/>
                <w:sz w:val="24"/>
                <w:szCs w:val="24"/>
              </w:rPr>
            </w:pPr>
            <w:r>
              <w:rPr>
                <w:rFonts w:ascii="Times New Roman" w:hAnsi="Times New Roman"/>
                <w:sz w:val="24"/>
                <w:szCs w:val="24"/>
              </w:rPr>
              <w:t>правила оформления сдаточной документации.</w:t>
            </w:r>
          </w:p>
        </w:tc>
        <w:tc>
          <w:tcPr>
            <w:tcW w:w="2812" w:type="dxa"/>
            <w:tcBorders>
              <w:top w:val="single" w:sz="4" w:space="0" w:color="auto"/>
              <w:left w:val="single" w:sz="4" w:space="0" w:color="auto"/>
              <w:bottom w:val="single" w:sz="4" w:space="0" w:color="auto"/>
              <w:right w:val="single" w:sz="4" w:space="0" w:color="auto"/>
            </w:tcBorders>
            <w:hideMark/>
          </w:tcPr>
          <w:p w:rsidR="002973AC" w:rsidRDefault="002973AC">
            <w:pPr>
              <w:rPr>
                <w:rFonts w:ascii="Times New Roman" w:hAnsi="Times New Roman"/>
                <w:sz w:val="24"/>
                <w:szCs w:val="24"/>
              </w:rPr>
            </w:pPr>
            <w:r>
              <w:rPr>
                <w:rFonts w:ascii="Times New Roman" w:hAnsi="Times New Roman"/>
                <w:sz w:val="24"/>
                <w:szCs w:val="24"/>
              </w:rPr>
              <w:t xml:space="preserve">выполнения проверки контрольно-измерительных приборов и систем автоматики. </w:t>
            </w:r>
          </w:p>
          <w:p w:rsidR="002973AC" w:rsidRDefault="002973AC">
            <w:pPr>
              <w:rPr>
                <w:rFonts w:ascii="Times New Roman" w:hAnsi="Times New Roman"/>
                <w:sz w:val="24"/>
                <w:szCs w:val="24"/>
              </w:rPr>
            </w:pPr>
            <w:r>
              <w:rPr>
                <w:rFonts w:ascii="Times New Roman" w:hAnsi="Times New Roman"/>
                <w:sz w:val="24"/>
                <w:szCs w:val="24"/>
              </w:rPr>
              <w:t xml:space="preserve">выполнения поверки контрольно-измерительных приборов и систем автоматики. </w:t>
            </w:r>
          </w:p>
          <w:p w:rsidR="002973AC" w:rsidRDefault="002973AC">
            <w:pPr>
              <w:tabs>
                <w:tab w:val="left" w:pos="37"/>
              </w:tabs>
              <w:rPr>
                <w:rFonts w:ascii="Times New Roman" w:hAnsi="Times New Roman" w:cs="Times New Roman"/>
                <w:bCs/>
                <w:sz w:val="24"/>
                <w:szCs w:val="24"/>
              </w:rPr>
            </w:pPr>
            <w:r>
              <w:rPr>
                <w:rFonts w:ascii="Times New Roman" w:hAnsi="Times New Roman"/>
                <w:sz w:val="24"/>
                <w:szCs w:val="24"/>
              </w:rPr>
              <w:t>определения качества выполненных работ по обслуживанию</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в</w:t>
            </w:r>
            <w:proofErr w:type="gramEnd"/>
            <w:r>
              <w:rPr>
                <w:rFonts w:ascii="Times New Roman" w:hAnsi="Times New Roman"/>
                <w:sz w:val="24"/>
                <w:szCs w:val="24"/>
              </w:rPr>
              <w:t>ыполнения проверки контрольно-измерительных приборов и систем автоматики.</w:t>
            </w:r>
          </w:p>
        </w:tc>
      </w:tr>
      <w:tr w:rsidR="002973AC" w:rsidTr="002973AC">
        <w:trPr>
          <w:trHeight w:val="327"/>
        </w:trPr>
        <w:tc>
          <w:tcPr>
            <w:tcW w:w="1118" w:type="dxa"/>
            <w:tcBorders>
              <w:top w:val="single" w:sz="4" w:space="0" w:color="auto"/>
              <w:left w:val="single" w:sz="4" w:space="0" w:color="auto"/>
              <w:bottom w:val="single" w:sz="4" w:space="0" w:color="auto"/>
              <w:right w:val="single" w:sz="4" w:space="0" w:color="auto"/>
            </w:tcBorders>
            <w:hideMark/>
          </w:tcPr>
          <w:p w:rsidR="002973AC" w:rsidRDefault="002973AC">
            <w:pPr>
              <w:rPr>
                <w:rFonts w:ascii="Times New Roman" w:hAnsi="Times New Roman" w:cs="Times New Roman"/>
                <w:bCs/>
                <w:sz w:val="24"/>
                <w:szCs w:val="24"/>
              </w:rPr>
            </w:pPr>
            <w:r>
              <w:rPr>
                <w:rFonts w:ascii="Times New Roman" w:hAnsi="Times New Roman" w:cs="Times New Roman"/>
                <w:bCs/>
                <w:sz w:val="24"/>
                <w:szCs w:val="24"/>
              </w:rPr>
              <w:t>ПК 3.4</w:t>
            </w:r>
          </w:p>
        </w:tc>
        <w:tc>
          <w:tcPr>
            <w:tcW w:w="2820" w:type="dxa"/>
            <w:tcBorders>
              <w:top w:val="single" w:sz="4" w:space="0" w:color="auto"/>
              <w:left w:val="single" w:sz="4" w:space="0" w:color="auto"/>
              <w:bottom w:val="single" w:sz="4" w:space="0" w:color="auto"/>
              <w:right w:val="single" w:sz="4" w:space="0" w:color="auto"/>
            </w:tcBorders>
            <w:hideMark/>
          </w:tcPr>
          <w:p w:rsidR="002973AC" w:rsidRDefault="002973AC">
            <w:pPr>
              <w:tabs>
                <w:tab w:val="left" w:pos="31"/>
              </w:tabs>
              <w:ind w:left="31"/>
              <w:rPr>
                <w:rFonts w:ascii="Times New Roman" w:eastAsia="Calibri" w:hAnsi="Times New Roman" w:cs="Times New Roman"/>
                <w:bCs/>
                <w:sz w:val="24"/>
                <w:szCs w:val="24"/>
              </w:rPr>
            </w:pPr>
            <w:r>
              <w:rPr>
                <w:rFonts w:ascii="Times New Roman" w:eastAsia="Calibri" w:hAnsi="Times New Roman" w:cs="Times New Roman"/>
                <w:bCs/>
                <w:sz w:val="24"/>
                <w:szCs w:val="24"/>
              </w:rPr>
              <w:t>выявлять неисправности контрольно-измерительных приборов и систем автоматики.</w:t>
            </w:r>
          </w:p>
        </w:tc>
        <w:tc>
          <w:tcPr>
            <w:tcW w:w="2821" w:type="dxa"/>
            <w:tcBorders>
              <w:top w:val="single" w:sz="4" w:space="0" w:color="auto"/>
              <w:left w:val="single" w:sz="4" w:space="0" w:color="auto"/>
              <w:bottom w:val="single" w:sz="4" w:space="0" w:color="auto"/>
              <w:right w:val="single" w:sz="4" w:space="0" w:color="auto"/>
            </w:tcBorders>
            <w:hideMark/>
          </w:tcPr>
          <w:p w:rsidR="002973AC" w:rsidRDefault="002973AC">
            <w:pPr>
              <w:tabs>
                <w:tab w:val="left" w:pos="315"/>
              </w:tabs>
              <w:rPr>
                <w:rFonts w:ascii="Times New Roman" w:hAnsi="Times New Roman" w:cs="Times New Roman"/>
                <w:bCs/>
                <w:sz w:val="24"/>
                <w:szCs w:val="24"/>
              </w:rPr>
            </w:pPr>
            <w:r>
              <w:rPr>
                <w:rFonts w:ascii="Times New Roman" w:hAnsi="Times New Roman"/>
                <w:color w:val="000000" w:themeColor="text1"/>
                <w:sz w:val="24"/>
                <w:szCs w:val="24"/>
              </w:rPr>
              <w:t>виды неисправностей контрольно-измерительных приборов и систем автоматики</w:t>
            </w:r>
            <w:proofErr w:type="gramStart"/>
            <w:r>
              <w:rPr>
                <w:rFonts w:ascii="Times New Roman" w:hAnsi="Times New Roman"/>
                <w:color w:val="000000" w:themeColor="text1"/>
                <w:sz w:val="24"/>
                <w:szCs w:val="24"/>
              </w:rPr>
              <w:t>.</w:t>
            </w:r>
            <w:proofErr w:type="gramEnd"/>
            <w:r>
              <w:rPr>
                <w:rFonts w:ascii="Times New Roman" w:hAnsi="Times New Roman"/>
                <w:color w:val="000000" w:themeColor="text1"/>
                <w:sz w:val="24"/>
                <w:szCs w:val="24"/>
              </w:rPr>
              <w:t xml:space="preserve"> </w:t>
            </w:r>
            <w:proofErr w:type="gramStart"/>
            <w:r>
              <w:rPr>
                <w:rFonts w:ascii="Times New Roman" w:hAnsi="Times New Roman"/>
                <w:color w:val="000000" w:themeColor="text1"/>
                <w:sz w:val="24"/>
                <w:szCs w:val="24"/>
              </w:rPr>
              <w:t>п</w:t>
            </w:r>
            <w:proofErr w:type="gramEnd"/>
            <w:r>
              <w:rPr>
                <w:rFonts w:ascii="Times New Roman" w:hAnsi="Times New Roman"/>
                <w:color w:val="000000" w:themeColor="text1"/>
                <w:sz w:val="24"/>
                <w:szCs w:val="24"/>
              </w:rPr>
              <w:t>ути их устранения.</w:t>
            </w:r>
          </w:p>
        </w:tc>
        <w:tc>
          <w:tcPr>
            <w:tcW w:w="2812" w:type="dxa"/>
            <w:tcBorders>
              <w:top w:val="single" w:sz="4" w:space="0" w:color="auto"/>
              <w:left w:val="single" w:sz="4" w:space="0" w:color="auto"/>
              <w:bottom w:val="single" w:sz="4" w:space="0" w:color="auto"/>
              <w:right w:val="single" w:sz="4" w:space="0" w:color="auto"/>
            </w:tcBorders>
            <w:hideMark/>
          </w:tcPr>
          <w:p w:rsidR="002973AC" w:rsidRDefault="002973AC">
            <w:pPr>
              <w:tabs>
                <w:tab w:val="left" w:pos="37"/>
              </w:tabs>
              <w:rPr>
                <w:rFonts w:ascii="Times New Roman" w:hAnsi="Times New Roman" w:cs="Times New Roman"/>
                <w:bCs/>
                <w:sz w:val="24"/>
                <w:szCs w:val="24"/>
              </w:rPr>
            </w:pPr>
            <w:r>
              <w:rPr>
                <w:rFonts w:ascii="Times New Roman" w:hAnsi="Times New Roman"/>
                <w:color w:val="000000"/>
                <w:sz w:val="24"/>
                <w:szCs w:val="24"/>
                <w:shd w:val="clear" w:color="auto" w:fill="FFFFFF"/>
              </w:rPr>
              <w:t>осуществления поиска и выявление причин неисправностей контрольно-измерительных приборов и систем автоматики.</w:t>
            </w:r>
          </w:p>
        </w:tc>
      </w:tr>
      <w:tr w:rsidR="002973AC" w:rsidTr="002973AC">
        <w:trPr>
          <w:trHeight w:val="327"/>
        </w:trPr>
        <w:tc>
          <w:tcPr>
            <w:tcW w:w="1118" w:type="dxa"/>
            <w:tcBorders>
              <w:top w:val="single" w:sz="4" w:space="0" w:color="auto"/>
              <w:left w:val="single" w:sz="4" w:space="0" w:color="auto"/>
              <w:bottom w:val="single" w:sz="4" w:space="0" w:color="auto"/>
              <w:right w:val="single" w:sz="4" w:space="0" w:color="auto"/>
            </w:tcBorders>
            <w:hideMark/>
          </w:tcPr>
          <w:p w:rsidR="002973AC" w:rsidRDefault="002973AC">
            <w:pPr>
              <w:rPr>
                <w:rFonts w:ascii="Times New Roman" w:hAnsi="Times New Roman" w:cs="Times New Roman"/>
                <w:bCs/>
                <w:sz w:val="24"/>
                <w:szCs w:val="24"/>
              </w:rPr>
            </w:pPr>
            <w:r>
              <w:rPr>
                <w:rFonts w:ascii="Times New Roman" w:hAnsi="Times New Roman" w:cs="Times New Roman"/>
                <w:bCs/>
                <w:sz w:val="24"/>
                <w:szCs w:val="24"/>
              </w:rPr>
              <w:lastRenderedPageBreak/>
              <w:t>ПК 3.5</w:t>
            </w:r>
          </w:p>
        </w:tc>
        <w:tc>
          <w:tcPr>
            <w:tcW w:w="2820" w:type="dxa"/>
            <w:tcBorders>
              <w:top w:val="single" w:sz="4" w:space="0" w:color="auto"/>
              <w:left w:val="single" w:sz="4" w:space="0" w:color="auto"/>
              <w:bottom w:val="single" w:sz="4" w:space="0" w:color="auto"/>
              <w:right w:val="single" w:sz="4" w:space="0" w:color="auto"/>
            </w:tcBorders>
            <w:hideMark/>
          </w:tcPr>
          <w:p w:rsidR="002973AC" w:rsidRDefault="002973AC">
            <w:pP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разрабатывать простые схемы работы,</w:t>
            </w:r>
          </w:p>
          <w:p w:rsidR="002973AC" w:rsidRDefault="002973AC">
            <w:pPr>
              <w:tabs>
                <w:tab w:val="left" w:pos="178"/>
              </w:tabs>
              <w:rPr>
                <w:rFonts w:ascii="Times New Roman" w:eastAsia="Calibri" w:hAnsi="Times New Roman" w:cs="Times New Roman"/>
                <w:bCs/>
                <w:sz w:val="24"/>
                <w:szCs w:val="24"/>
              </w:rPr>
            </w:pPr>
            <w:r>
              <w:rPr>
                <w:rFonts w:ascii="Times New Roman" w:hAnsi="Times New Roman"/>
                <w:color w:val="000000"/>
                <w:sz w:val="24"/>
                <w:szCs w:val="24"/>
                <w:shd w:val="clear" w:color="auto" w:fill="FFFFFF"/>
              </w:rPr>
              <w:t>регулировать контрольно-измерительные приборы и системы автоматики.</w:t>
            </w:r>
          </w:p>
        </w:tc>
        <w:tc>
          <w:tcPr>
            <w:tcW w:w="2821" w:type="dxa"/>
            <w:tcBorders>
              <w:top w:val="single" w:sz="4" w:space="0" w:color="auto"/>
              <w:left w:val="single" w:sz="4" w:space="0" w:color="auto"/>
              <w:bottom w:val="single" w:sz="4" w:space="0" w:color="auto"/>
              <w:right w:val="single" w:sz="4" w:space="0" w:color="auto"/>
            </w:tcBorders>
            <w:hideMark/>
          </w:tcPr>
          <w:p w:rsidR="002973AC" w:rsidRDefault="002973AC">
            <w:pPr>
              <w:rPr>
                <w:rFonts w:ascii="Times New Roman" w:hAnsi="Times New Roman"/>
                <w:color w:val="000000"/>
                <w:sz w:val="24"/>
                <w:szCs w:val="24"/>
                <w:shd w:val="clear" w:color="auto" w:fill="FFFFFF"/>
              </w:rPr>
            </w:pPr>
            <w:r>
              <w:rPr>
                <w:rFonts w:ascii="Times New Roman" w:hAnsi="Times New Roman"/>
                <w:color w:val="000000" w:themeColor="text1"/>
                <w:sz w:val="24"/>
                <w:szCs w:val="24"/>
              </w:rPr>
              <w:t xml:space="preserve">конструктивные элементы </w:t>
            </w:r>
            <w:r>
              <w:rPr>
                <w:rFonts w:ascii="Times New Roman" w:hAnsi="Times New Roman"/>
                <w:color w:val="000000"/>
                <w:sz w:val="24"/>
                <w:szCs w:val="24"/>
                <w:shd w:val="clear" w:color="auto" w:fill="FFFFFF"/>
              </w:rPr>
              <w:t xml:space="preserve"> простых схем работы и регулирования контрольно-измерительных приборов и систем автоматики.  </w:t>
            </w:r>
          </w:p>
          <w:p w:rsidR="002973AC" w:rsidRDefault="002973AC">
            <w:pPr>
              <w:tabs>
                <w:tab w:val="left" w:pos="178"/>
              </w:tabs>
              <w:rPr>
                <w:rFonts w:ascii="Times New Roman" w:eastAsia="Calibri" w:hAnsi="Times New Roman" w:cs="Times New Roman"/>
                <w:bCs/>
                <w:sz w:val="24"/>
                <w:szCs w:val="24"/>
              </w:rPr>
            </w:pPr>
            <w:r>
              <w:rPr>
                <w:rFonts w:ascii="Times New Roman" w:hAnsi="Times New Roman"/>
                <w:color w:val="000000"/>
                <w:sz w:val="24"/>
                <w:szCs w:val="24"/>
                <w:shd w:val="clear" w:color="auto" w:fill="FFFFFF"/>
              </w:rPr>
              <w:t>правила чтения данных схем</w:t>
            </w:r>
            <w:proofErr w:type="gramStart"/>
            <w:r>
              <w:rPr>
                <w:rFonts w:ascii="Times New Roman" w:hAnsi="Times New Roman"/>
                <w:color w:val="000000"/>
                <w:sz w:val="24"/>
                <w:szCs w:val="24"/>
                <w:shd w:val="clear" w:color="auto" w:fill="FFFFFF"/>
              </w:rPr>
              <w:t>.</w:t>
            </w:r>
            <w:proofErr w:type="gramEnd"/>
            <w:r>
              <w:rPr>
                <w:rFonts w:ascii="Times New Roman" w:hAnsi="Times New Roman"/>
                <w:color w:val="000000"/>
                <w:sz w:val="24"/>
                <w:szCs w:val="24"/>
                <w:shd w:val="clear" w:color="auto" w:fill="FFFFFF"/>
              </w:rPr>
              <w:t xml:space="preserve"> </w:t>
            </w:r>
            <w:proofErr w:type="gramStart"/>
            <w:r>
              <w:rPr>
                <w:rFonts w:ascii="Times New Roman" w:hAnsi="Times New Roman"/>
                <w:color w:val="000000"/>
                <w:sz w:val="24"/>
                <w:szCs w:val="24"/>
                <w:shd w:val="clear" w:color="auto" w:fill="FFFFFF"/>
              </w:rPr>
              <w:t>п</w:t>
            </w:r>
            <w:proofErr w:type="gramEnd"/>
            <w:r>
              <w:rPr>
                <w:rFonts w:ascii="Times New Roman" w:hAnsi="Times New Roman"/>
                <w:color w:val="000000"/>
                <w:sz w:val="24"/>
                <w:szCs w:val="24"/>
                <w:shd w:val="clear" w:color="auto" w:fill="FFFFFF"/>
              </w:rPr>
              <w:t>равила разработки схем.</w:t>
            </w:r>
          </w:p>
        </w:tc>
        <w:tc>
          <w:tcPr>
            <w:tcW w:w="2812" w:type="dxa"/>
            <w:tcBorders>
              <w:top w:val="single" w:sz="4" w:space="0" w:color="auto"/>
              <w:left w:val="single" w:sz="4" w:space="0" w:color="auto"/>
              <w:bottom w:val="single" w:sz="4" w:space="0" w:color="auto"/>
              <w:right w:val="single" w:sz="4" w:space="0" w:color="auto"/>
            </w:tcBorders>
            <w:hideMark/>
          </w:tcPr>
          <w:p w:rsidR="002973AC" w:rsidRDefault="002973AC">
            <w:pPr>
              <w:tabs>
                <w:tab w:val="left" w:pos="37"/>
              </w:tabs>
              <w:rPr>
                <w:rFonts w:ascii="Times New Roman" w:hAnsi="Times New Roman" w:cs="Times New Roman"/>
                <w:bCs/>
                <w:sz w:val="24"/>
                <w:szCs w:val="24"/>
              </w:rPr>
            </w:pPr>
            <w:r>
              <w:rPr>
                <w:rFonts w:ascii="Times New Roman" w:hAnsi="Times New Roman"/>
                <w:color w:val="000000"/>
                <w:sz w:val="24"/>
                <w:szCs w:val="24"/>
                <w:shd w:val="clear" w:color="auto" w:fill="FFFFFF"/>
              </w:rPr>
              <w:t>разработки  простых схем работы и регулирования контрольно-измерительных приборов и систем автоматики.</w:t>
            </w:r>
          </w:p>
        </w:tc>
      </w:tr>
      <w:tr w:rsidR="002973AC" w:rsidTr="002973AC">
        <w:trPr>
          <w:trHeight w:val="327"/>
        </w:trPr>
        <w:tc>
          <w:tcPr>
            <w:tcW w:w="1118" w:type="dxa"/>
            <w:tcBorders>
              <w:top w:val="single" w:sz="4" w:space="0" w:color="auto"/>
              <w:left w:val="single" w:sz="4" w:space="0" w:color="auto"/>
              <w:bottom w:val="single" w:sz="4" w:space="0" w:color="auto"/>
              <w:right w:val="single" w:sz="4" w:space="0" w:color="auto"/>
            </w:tcBorders>
            <w:hideMark/>
          </w:tcPr>
          <w:p w:rsidR="002973AC" w:rsidRDefault="002973AC">
            <w:pPr>
              <w:rPr>
                <w:rFonts w:ascii="Times New Roman" w:hAnsi="Times New Roman" w:cs="Times New Roman"/>
                <w:bCs/>
                <w:sz w:val="24"/>
                <w:szCs w:val="24"/>
              </w:rPr>
            </w:pPr>
            <w:r>
              <w:rPr>
                <w:rFonts w:ascii="Times New Roman" w:hAnsi="Times New Roman" w:cs="Times New Roman"/>
                <w:bCs/>
                <w:sz w:val="24"/>
                <w:szCs w:val="24"/>
              </w:rPr>
              <w:t>ПК 3.6</w:t>
            </w:r>
          </w:p>
        </w:tc>
        <w:tc>
          <w:tcPr>
            <w:tcW w:w="2820" w:type="dxa"/>
            <w:tcBorders>
              <w:top w:val="single" w:sz="4" w:space="0" w:color="auto"/>
              <w:left w:val="single" w:sz="4" w:space="0" w:color="auto"/>
              <w:bottom w:val="single" w:sz="4" w:space="0" w:color="auto"/>
              <w:right w:val="single" w:sz="4" w:space="0" w:color="auto"/>
            </w:tcBorders>
            <w:hideMark/>
          </w:tcPr>
          <w:p w:rsidR="002973AC" w:rsidRDefault="002973AC">
            <w:pPr>
              <w:tabs>
                <w:tab w:val="left" w:pos="178"/>
              </w:tabs>
              <w:ind w:left="31"/>
              <w:rPr>
                <w:rFonts w:ascii="Times New Roman" w:eastAsia="Calibri" w:hAnsi="Times New Roman" w:cs="Times New Roman"/>
                <w:bCs/>
                <w:sz w:val="24"/>
                <w:szCs w:val="24"/>
              </w:rPr>
            </w:pPr>
            <w:r>
              <w:rPr>
                <w:rFonts w:ascii="Times New Roman" w:hAnsi="Times New Roman"/>
                <w:color w:val="000000"/>
                <w:sz w:val="24"/>
                <w:szCs w:val="24"/>
                <w:shd w:val="clear" w:color="auto" w:fill="FFFFFF"/>
              </w:rPr>
              <w:t>программировать и параметризировать контрольно-измерительные приборы</w:t>
            </w:r>
          </w:p>
        </w:tc>
        <w:tc>
          <w:tcPr>
            <w:tcW w:w="2821" w:type="dxa"/>
            <w:tcBorders>
              <w:top w:val="single" w:sz="4" w:space="0" w:color="auto"/>
              <w:left w:val="single" w:sz="4" w:space="0" w:color="auto"/>
              <w:bottom w:val="single" w:sz="4" w:space="0" w:color="auto"/>
              <w:right w:val="single" w:sz="4" w:space="0" w:color="auto"/>
            </w:tcBorders>
            <w:hideMark/>
          </w:tcPr>
          <w:p w:rsidR="002973AC" w:rsidRDefault="002973AC">
            <w:pPr>
              <w:tabs>
                <w:tab w:val="left" w:pos="178"/>
              </w:tabs>
              <w:ind w:left="39"/>
              <w:rPr>
                <w:rFonts w:ascii="Times New Roman" w:eastAsia="Calibri" w:hAnsi="Times New Roman" w:cs="Times New Roman"/>
                <w:bCs/>
                <w:sz w:val="24"/>
                <w:szCs w:val="24"/>
              </w:rPr>
            </w:pPr>
            <w:r>
              <w:rPr>
                <w:rFonts w:ascii="Times New Roman" w:hAnsi="Times New Roman"/>
                <w:color w:val="000000" w:themeColor="text1"/>
                <w:sz w:val="24"/>
                <w:szCs w:val="24"/>
              </w:rPr>
              <w:t xml:space="preserve">правила </w:t>
            </w:r>
            <w:r>
              <w:rPr>
                <w:rFonts w:ascii="Times New Roman" w:hAnsi="Times New Roman"/>
                <w:color w:val="000000"/>
                <w:sz w:val="24"/>
                <w:szCs w:val="24"/>
                <w:shd w:val="clear" w:color="auto" w:fill="FFFFFF"/>
              </w:rPr>
              <w:t>программирования и параметризация контрольно-измерительных приборов</w:t>
            </w:r>
            <w:proofErr w:type="gramStart"/>
            <w:r>
              <w:rPr>
                <w:rFonts w:ascii="Times New Roman" w:hAnsi="Times New Roman"/>
                <w:color w:val="000000"/>
                <w:sz w:val="24"/>
                <w:szCs w:val="24"/>
                <w:shd w:val="clear" w:color="auto" w:fill="FFFFFF"/>
              </w:rPr>
              <w:t>.</w:t>
            </w:r>
            <w:proofErr w:type="gramEnd"/>
            <w:r>
              <w:rPr>
                <w:rFonts w:ascii="Times New Roman" w:hAnsi="Times New Roman"/>
                <w:color w:val="000000"/>
                <w:sz w:val="24"/>
                <w:szCs w:val="24"/>
                <w:shd w:val="clear" w:color="auto" w:fill="FFFFFF"/>
              </w:rPr>
              <w:t xml:space="preserve"> </w:t>
            </w:r>
            <w:proofErr w:type="gramStart"/>
            <w:r>
              <w:rPr>
                <w:rFonts w:ascii="Times New Roman" w:hAnsi="Times New Roman"/>
                <w:color w:val="000000"/>
                <w:sz w:val="24"/>
                <w:szCs w:val="24"/>
                <w:shd w:val="clear" w:color="auto" w:fill="FFFFFF"/>
              </w:rPr>
              <w:t>п</w:t>
            </w:r>
            <w:proofErr w:type="gramEnd"/>
            <w:r>
              <w:rPr>
                <w:rFonts w:ascii="Times New Roman" w:hAnsi="Times New Roman"/>
                <w:color w:val="000000"/>
                <w:sz w:val="24"/>
                <w:szCs w:val="24"/>
                <w:shd w:val="clear" w:color="auto" w:fill="FFFFFF"/>
              </w:rPr>
              <w:t>равила чтения программ.</w:t>
            </w:r>
          </w:p>
        </w:tc>
        <w:tc>
          <w:tcPr>
            <w:tcW w:w="2812" w:type="dxa"/>
            <w:tcBorders>
              <w:top w:val="single" w:sz="4" w:space="0" w:color="auto"/>
              <w:left w:val="single" w:sz="4" w:space="0" w:color="auto"/>
              <w:bottom w:val="single" w:sz="4" w:space="0" w:color="auto"/>
              <w:right w:val="single" w:sz="4" w:space="0" w:color="auto"/>
            </w:tcBorders>
            <w:hideMark/>
          </w:tcPr>
          <w:p w:rsidR="002973AC" w:rsidRDefault="002973AC">
            <w:pPr>
              <w:tabs>
                <w:tab w:val="left" w:pos="37"/>
              </w:tabs>
              <w:rPr>
                <w:rFonts w:ascii="Times New Roman" w:hAnsi="Times New Roman" w:cs="Times New Roman"/>
                <w:bCs/>
                <w:sz w:val="24"/>
                <w:szCs w:val="24"/>
              </w:rPr>
            </w:pPr>
            <w:r>
              <w:rPr>
                <w:rFonts w:ascii="Times New Roman" w:hAnsi="Times New Roman"/>
                <w:color w:val="000000"/>
                <w:sz w:val="24"/>
                <w:szCs w:val="24"/>
                <w:shd w:val="clear" w:color="auto" w:fill="FFFFFF"/>
              </w:rPr>
              <w:t>программирования и параметризации контрольно-измерительных приборов.</w:t>
            </w:r>
          </w:p>
        </w:tc>
      </w:tr>
    </w:tbl>
    <w:p w:rsidR="002973AC" w:rsidRDefault="002973AC" w:rsidP="002973AC">
      <w:pPr>
        <w:ind w:firstLine="709"/>
        <w:rPr>
          <w:rFonts w:ascii="Times New Roman" w:eastAsia="Times New Roman" w:hAnsi="Times New Roman" w:cs="Times New Roman"/>
          <w:sz w:val="24"/>
          <w:szCs w:val="24"/>
          <w:lang w:eastAsia="ru-RU"/>
        </w:rPr>
      </w:pPr>
    </w:p>
    <w:p w:rsidR="002973AC" w:rsidRDefault="002973AC" w:rsidP="002973AC">
      <w:pPr>
        <w:ind w:firstLine="709"/>
        <w:rPr>
          <w:rFonts w:ascii="Times New Roman" w:eastAsia="Times New Roman" w:hAnsi="Times New Roman" w:cs="Times New Roman"/>
          <w:sz w:val="24"/>
          <w:szCs w:val="24"/>
          <w:lang w:eastAsia="ru-RU"/>
        </w:rPr>
      </w:pPr>
    </w:p>
    <w:p w:rsidR="002973AC" w:rsidRDefault="002973AC">
      <w:pPr>
        <w:spacing w:after="200" w:line="276" w:lineRule="auto"/>
        <w:rPr>
          <w:rFonts w:ascii="Times New Roman" w:eastAsia="Segoe UI" w:hAnsi="Times New Roman" w:cs="Times New Roman"/>
          <w:b/>
          <w:bCs/>
          <w:caps/>
          <w:kern w:val="32"/>
          <w:sz w:val="24"/>
          <w:szCs w:val="24"/>
          <w:lang w:val="x-none" w:eastAsia="x-none"/>
        </w:rPr>
      </w:pPr>
      <w:r>
        <w:rPr>
          <w:rFonts w:ascii="Times New Roman" w:hAnsi="Times New Roman"/>
        </w:rPr>
        <w:br w:type="page"/>
      </w:r>
    </w:p>
    <w:p w:rsidR="002973AC" w:rsidRDefault="002973AC" w:rsidP="002973AC">
      <w:pPr>
        <w:pStyle w:val="15"/>
        <w:rPr>
          <w:rFonts w:ascii="Times New Roman" w:hAnsi="Times New Roman"/>
        </w:rPr>
      </w:pPr>
      <w:r>
        <w:rPr>
          <w:rFonts w:ascii="Times New Roman" w:hAnsi="Times New Roman"/>
        </w:rPr>
        <w:lastRenderedPageBreak/>
        <w:t>2. Структура и содержание профессионального модуля</w:t>
      </w:r>
    </w:p>
    <w:p w:rsidR="002973AC" w:rsidRPr="002973AC" w:rsidRDefault="002973AC" w:rsidP="002973AC">
      <w:pPr>
        <w:pStyle w:val="111"/>
        <w:rPr>
          <w:rFonts w:ascii="Times New Roman" w:hAnsi="Times New Roman"/>
          <w:color w:val="auto"/>
        </w:rPr>
      </w:pPr>
      <w:r w:rsidRPr="002973AC">
        <w:rPr>
          <w:rFonts w:ascii="Times New Roman" w:hAnsi="Times New Roman"/>
          <w:color w:val="auto"/>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784"/>
        <w:gridCol w:w="2324"/>
        <w:gridCol w:w="2616"/>
      </w:tblGrid>
      <w:tr w:rsidR="002973AC" w:rsidTr="002973AC">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2973AC" w:rsidRDefault="002973AC">
            <w:pPr>
              <w:jc w:val="center"/>
              <w:rPr>
                <w:rFonts w:ascii="Times New Roman" w:hAnsi="Times New Roman" w:cs="Times New Roman"/>
                <w:b/>
                <w:sz w:val="24"/>
              </w:rPr>
            </w:pPr>
            <w:r>
              <w:rPr>
                <w:rFonts w:ascii="Times New Roman" w:hAnsi="Times New Roman" w:cs="Times New Roman"/>
                <w:b/>
                <w:sz w:val="24"/>
              </w:rPr>
              <w:t>Наименование составных частей модуля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2973AC" w:rsidRDefault="002973AC">
            <w:pPr>
              <w:jc w:val="center"/>
              <w:rPr>
                <w:rFonts w:ascii="Times New Roman" w:hAnsi="Times New Roman" w:cs="Times New Roman"/>
                <w:b/>
                <w:iCs/>
                <w:sz w:val="24"/>
              </w:rPr>
            </w:pPr>
            <w:r>
              <w:rPr>
                <w:rFonts w:ascii="Times New Roman" w:hAnsi="Times New Roman" w:cs="Times New Roman"/>
                <w:b/>
                <w:iCs/>
                <w:sz w:val="24"/>
              </w:rPr>
              <w:t>Объем в часах</w:t>
            </w:r>
          </w:p>
        </w:tc>
        <w:tc>
          <w:tcPr>
            <w:tcW w:w="1345" w:type="pct"/>
            <w:tcBorders>
              <w:top w:val="single" w:sz="6" w:space="0" w:color="000000"/>
              <w:left w:val="single" w:sz="6" w:space="0" w:color="000000"/>
              <w:bottom w:val="single" w:sz="6" w:space="0" w:color="000000"/>
              <w:right w:val="single" w:sz="6" w:space="0" w:color="000000"/>
            </w:tcBorders>
            <w:hideMark/>
          </w:tcPr>
          <w:p w:rsidR="002973AC" w:rsidRDefault="002973AC">
            <w:pPr>
              <w:jc w:val="center"/>
              <w:rPr>
                <w:rFonts w:ascii="Times New Roman" w:hAnsi="Times New Roman" w:cs="Times New Roman"/>
                <w:b/>
                <w:iCs/>
                <w:sz w:val="24"/>
              </w:rPr>
            </w:pPr>
            <w:r>
              <w:rPr>
                <w:rFonts w:ascii="Times New Roman" w:hAnsi="Times New Roman" w:cs="Times New Roman"/>
                <w:b/>
                <w:sz w:val="24"/>
              </w:rPr>
              <w:t xml:space="preserve">В </w:t>
            </w:r>
            <w:proofErr w:type="spellStart"/>
            <w:r>
              <w:rPr>
                <w:rFonts w:ascii="Times New Roman" w:hAnsi="Times New Roman" w:cs="Times New Roman"/>
                <w:b/>
                <w:sz w:val="24"/>
              </w:rPr>
              <w:t>т.ч</w:t>
            </w:r>
            <w:proofErr w:type="spellEnd"/>
            <w:r>
              <w:rPr>
                <w:rFonts w:ascii="Times New Roman" w:hAnsi="Times New Roman" w:cs="Times New Roman"/>
                <w:b/>
                <w:sz w:val="24"/>
              </w:rPr>
              <w:t xml:space="preserve">. в форме </w:t>
            </w:r>
            <w:proofErr w:type="spellStart"/>
            <w:r>
              <w:rPr>
                <w:rFonts w:ascii="Times New Roman" w:hAnsi="Times New Roman" w:cs="Times New Roman"/>
                <w:b/>
                <w:sz w:val="24"/>
              </w:rPr>
              <w:t>практ</w:t>
            </w:r>
            <w:proofErr w:type="spellEnd"/>
            <w:r>
              <w:rPr>
                <w:rFonts w:ascii="Times New Roman" w:hAnsi="Times New Roman" w:cs="Times New Roman"/>
                <w:b/>
                <w:sz w:val="24"/>
              </w:rPr>
              <w:t>. подготовки</w:t>
            </w:r>
          </w:p>
        </w:tc>
      </w:tr>
      <w:tr w:rsidR="002973AC" w:rsidTr="002973AC">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2973AC" w:rsidRDefault="002973AC">
            <w:pPr>
              <w:jc w:val="both"/>
              <w:rPr>
                <w:rFonts w:ascii="Times New Roman" w:hAnsi="Times New Roman" w:cs="Times New Roman"/>
                <w:bCs/>
                <w:sz w:val="24"/>
                <w:szCs w:val="24"/>
              </w:rPr>
            </w:pPr>
            <w:r>
              <w:rPr>
                <w:rFonts w:ascii="Times New Roman" w:hAnsi="Times New Roman" w:cs="Times New Roman"/>
                <w:bCs/>
                <w:sz w:val="24"/>
                <w:szCs w:val="24"/>
              </w:rPr>
              <w:t>Учебные занятия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2973AC" w:rsidRDefault="00570D12">
            <w:pPr>
              <w:jc w:val="center"/>
              <w:rPr>
                <w:rFonts w:ascii="Times New Roman" w:hAnsi="Times New Roman" w:cs="Times New Roman"/>
                <w:bCs/>
                <w:sz w:val="24"/>
                <w:szCs w:val="24"/>
              </w:rPr>
            </w:pPr>
            <w:r>
              <w:rPr>
                <w:rFonts w:ascii="Times New Roman" w:hAnsi="Times New Roman" w:cs="Times New Roman"/>
                <w:bCs/>
                <w:sz w:val="24"/>
                <w:szCs w:val="24"/>
              </w:rPr>
              <w:t>112</w:t>
            </w:r>
          </w:p>
        </w:tc>
        <w:tc>
          <w:tcPr>
            <w:tcW w:w="1345" w:type="pct"/>
            <w:tcBorders>
              <w:top w:val="single" w:sz="6" w:space="0" w:color="000000"/>
              <w:left w:val="single" w:sz="6" w:space="0" w:color="000000"/>
              <w:bottom w:val="single" w:sz="6" w:space="0" w:color="000000"/>
              <w:right w:val="single" w:sz="6" w:space="0" w:color="000000"/>
            </w:tcBorders>
            <w:vAlign w:val="center"/>
            <w:hideMark/>
          </w:tcPr>
          <w:p w:rsidR="002973AC" w:rsidRDefault="005012C1">
            <w:pPr>
              <w:jc w:val="center"/>
              <w:rPr>
                <w:rFonts w:ascii="Times New Roman" w:hAnsi="Times New Roman" w:cs="Times New Roman"/>
                <w:bCs/>
                <w:sz w:val="24"/>
                <w:szCs w:val="24"/>
              </w:rPr>
            </w:pPr>
            <w:r>
              <w:rPr>
                <w:rFonts w:ascii="Times New Roman" w:hAnsi="Times New Roman" w:cs="Times New Roman"/>
                <w:bCs/>
                <w:sz w:val="24"/>
                <w:szCs w:val="24"/>
              </w:rPr>
              <w:t>4</w:t>
            </w:r>
            <w:r w:rsidR="002973AC">
              <w:rPr>
                <w:rFonts w:ascii="Times New Roman" w:hAnsi="Times New Roman" w:cs="Times New Roman"/>
                <w:bCs/>
                <w:sz w:val="24"/>
                <w:szCs w:val="24"/>
              </w:rPr>
              <w:t>2</w:t>
            </w:r>
          </w:p>
        </w:tc>
      </w:tr>
      <w:tr w:rsidR="002973AC" w:rsidTr="002973AC">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2973AC" w:rsidRDefault="002973AC">
            <w:pPr>
              <w:jc w:val="both"/>
              <w:rPr>
                <w:rFonts w:ascii="Times New Roman" w:hAnsi="Times New Roman" w:cs="Times New Roman"/>
                <w:bCs/>
                <w:sz w:val="24"/>
                <w:szCs w:val="24"/>
              </w:rPr>
            </w:pPr>
            <w:r>
              <w:rPr>
                <w:rFonts w:ascii="Times New Roman" w:hAnsi="Times New Roman" w:cs="Times New Roman"/>
                <w:bCs/>
                <w:sz w:val="24"/>
                <w:szCs w:val="24"/>
              </w:rPr>
              <w:t>Самостоятельная работа</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2973AC" w:rsidRDefault="005012C1">
            <w:pPr>
              <w:jc w:val="center"/>
              <w:rPr>
                <w:rFonts w:ascii="Times New Roman" w:hAnsi="Times New Roman" w:cs="Times New Roman"/>
                <w:bCs/>
                <w:sz w:val="24"/>
                <w:szCs w:val="24"/>
              </w:rPr>
            </w:pPr>
            <w:r>
              <w:rPr>
                <w:rFonts w:ascii="Times New Roman" w:hAnsi="Times New Roman" w:cs="Times New Roman"/>
                <w:bCs/>
                <w:sz w:val="24"/>
                <w:szCs w:val="24"/>
              </w:rPr>
              <w:t>28</w:t>
            </w:r>
          </w:p>
        </w:tc>
        <w:tc>
          <w:tcPr>
            <w:tcW w:w="1345" w:type="pct"/>
            <w:tcBorders>
              <w:top w:val="single" w:sz="6" w:space="0" w:color="000000"/>
              <w:left w:val="single" w:sz="6" w:space="0" w:color="000000"/>
              <w:bottom w:val="single" w:sz="6" w:space="0" w:color="000000"/>
              <w:right w:val="single" w:sz="6" w:space="0" w:color="000000"/>
            </w:tcBorders>
            <w:vAlign w:val="center"/>
            <w:hideMark/>
          </w:tcPr>
          <w:p w:rsidR="002973AC" w:rsidRDefault="002973AC">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2973AC" w:rsidTr="002973AC">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2973AC" w:rsidRDefault="002973AC">
            <w:pPr>
              <w:jc w:val="both"/>
              <w:rPr>
                <w:rFonts w:ascii="Times New Roman" w:hAnsi="Times New Roman" w:cs="Times New Roman"/>
                <w:bCs/>
                <w:sz w:val="24"/>
                <w:szCs w:val="24"/>
              </w:rPr>
            </w:pPr>
            <w:r>
              <w:rPr>
                <w:rFonts w:ascii="Times New Roman" w:hAnsi="Times New Roman" w:cs="Times New Roman"/>
                <w:bCs/>
                <w:sz w:val="24"/>
                <w:szCs w:val="24"/>
              </w:rPr>
              <w:t xml:space="preserve">Практика, в </w:t>
            </w:r>
            <w:proofErr w:type="spellStart"/>
            <w:r>
              <w:rPr>
                <w:rFonts w:ascii="Times New Roman" w:hAnsi="Times New Roman" w:cs="Times New Roman"/>
                <w:bCs/>
                <w:sz w:val="24"/>
                <w:szCs w:val="24"/>
              </w:rPr>
              <w:t>т.ч</w:t>
            </w:r>
            <w:proofErr w:type="spellEnd"/>
            <w:r>
              <w:rPr>
                <w:rFonts w:ascii="Times New Roman" w:hAnsi="Times New Roman" w:cs="Times New Roman"/>
                <w:bCs/>
                <w:sz w:val="24"/>
                <w:szCs w:val="24"/>
              </w:rPr>
              <w:t>.:</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2973AC" w:rsidRDefault="002973AC">
            <w:pPr>
              <w:jc w:val="center"/>
              <w:rPr>
                <w:rFonts w:ascii="Times New Roman" w:hAnsi="Times New Roman" w:cs="Times New Roman"/>
                <w:bCs/>
                <w:sz w:val="24"/>
                <w:szCs w:val="24"/>
              </w:rPr>
            </w:pPr>
            <w:r>
              <w:rPr>
                <w:rFonts w:ascii="Times New Roman" w:hAnsi="Times New Roman" w:cs="Times New Roman"/>
                <w:bCs/>
                <w:sz w:val="24"/>
                <w:szCs w:val="24"/>
              </w:rPr>
              <w:t>180</w:t>
            </w:r>
          </w:p>
        </w:tc>
        <w:tc>
          <w:tcPr>
            <w:tcW w:w="1345" w:type="pct"/>
            <w:tcBorders>
              <w:top w:val="single" w:sz="6" w:space="0" w:color="000000"/>
              <w:left w:val="single" w:sz="6" w:space="0" w:color="000000"/>
              <w:bottom w:val="single" w:sz="6" w:space="0" w:color="000000"/>
              <w:right w:val="single" w:sz="6" w:space="0" w:color="000000"/>
            </w:tcBorders>
            <w:vAlign w:val="center"/>
            <w:hideMark/>
          </w:tcPr>
          <w:p w:rsidR="002973AC" w:rsidRDefault="002973AC">
            <w:pPr>
              <w:jc w:val="center"/>
              <w:rPr>
                <w:rFonts w:ascii="Times New Roman" w:hAnsi="Times New Roman" w:cs="Times New Roman"/>
                <w:bCs/>
                <w:sz w:val="24"/>
                <w:szCs w:val="24"/>
              </w:rPr>
            </w:pPr>
            <w:r>
              <w:rPr>
                <w:rFonts w:ascii="Times New Roman" w:hAnsi="Times New Roman" w:cs="Times New Roman"/>
                <w:bCs/>
                <w:sz w:val="24"/>
                <w:szCs w:val="24"/>
              </w:rPr>
              <w:t>180</w:t>
            </w:r>
          </w:p>
        </w:tc>
      </w:tr>
      <w:tr w:rsidR="002973AC" w:rsidTr="002973AC">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2973AC" w:rsidRDefault="002973AC">
            <w:pPr>
              <w:jc w:val="both"/>
              <w:rPr>
                <w:rFonts w:ascii="Times New Roman" w:hAnsi="Times New Roman" w:cs="Times New Roman"/>
                <w:bCs/>
                <w:sz w:val="24"/>
                <w:szCs w:val="24"/>
              </w:rPr>
            </w:pPr>
            <w:r>
              <w:rPr>
                <w:rFonts w:ascii="Times New Roman" w:hAnsi="Times New Roman" w:cs="Times New Roman"/>
                <w:bCs/>
                <w:sz w:val="24"/>
                <w:szCs w:val="24"/>
              </w:rPr>
              <w:t>учебная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2973AC" w:rsidRDefault="002973AC">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tcBorders>
              <w:top w:val="single" w:sz="6" w:space="0" w:color="000000"/>
              <w:left w:val="single" w:sz="6" w:space="0" w:color="000000"/>
              <w:bottom w:val="single" w:sz="6" w:space="0" w:color="000000"/>
              <w:right w:val="single" w:sz="6" w:space="0" w:color="000000"/>
            </w:tcBorders>
            <w:vAlign w:val="center"/>
            <w:hideMark/>
          </w:tcPr>
          <w:p w:rsidR="002973AC" w:rsidRDefault="002973AC">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2973AC" w:rsidTr="002973AC">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2973AC" w:rsidRDefault="002973AC">
            <w:pPr>
              <w:jc w:val="both"/>
              <w:rPr>
                <w:rFonts w:ascii="Times New Roman" w:hAnsi="Times New Roman" w:cs="Times New Roman"/>
                <w:bCs/>
                <w:sz w:val="24"/>
                <w:szCs w:val="24"/>
              </w:rPr>
            </w:pPr>
            <w:r>
              <w:rPr>
                <w:rFonts w:ascii="Times New Roman" w:hAnsi="Times New Roman" w:cs="Times New Roman"/>
                <w:bCs/>
                <w:sz w:val="24"/>
                <w:szCs w:val="24"/>
              </w:rPr>
              <w:t>производственная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2973AC" w:rsidRDefault="002973AC">
            <w:pPr>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345" w:type="pct"/>
            <w:tcBorders>
              <w:top w:val="single" w:sz="6" w:space="0" w:color="000000"/>
              <w:left w:val="single" w:sz="6" w:space="0" w:color="000000"/>
              <w:bottom w:val="single" w:sz="6" w:space="0" w:color="000000"/>
              <w:right w:val="single" w:sz="6" w:space="0" w:color="000000"/>
            </w:tcBorders>
            <w:vAlign w:val="center"/>
            <w:hideMark/>
          </w:tcPr>
          <w:p w:rsidR="002973AC" w:rsidRDefault="002973AC">
            <w:pPr>
              <w:jc w:val="center"/>
              <w:rPr>
                <w:rFonts w:ascii="Times New Roman" w:hAnsi="Times New Roman" w:cs="Times New Roman"/>
                <w:bCs/>
                <w:sz w:val="24"/>
                <w:szCs w:val="24"/>
              </w:rPr>
            </w:pPr>
            <w:r>
              <w:rPr>
                <w:rFonts w:ascii="Times New Roman" w:hAnsi="Times New Roman" w:cs="Times New Roman"/>
                <w:bCs/>
                <w:sz w:val="24"/>
                <w:szCs w:val="24"/>
              </w:rPr>
              <w:t>108</w:t>
            </w:r>
          </w:p>
        </w:tc>
      </w:tr>
      <w:tr w:rsidR="002973AC" w:rsidTr="002973AC">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2973AC" w:rsidRDefault="002973AC">
            <w:pPr>
              <w:jc w:val="both"/>
              <w:rPr>
                <w:rFonts w:ascii="Times New Roman" w:hAnsi="Times New Roman" w:cs="Times New Roman"/>
                <w:bCs/>
                <w:sz w:val="24"/>
                <w:szCs w:val="24"/>
              </w:rPr>
            </w:pPr>
            <w:r>
              <w:rPr>
                <w:rFonts w:ascii="Times New Roman" w:hAnsi="Times New Roman" w:cs="Times New Roman"/>
                <w:bCs/>
                <w:sz w:val="24"/>
                <w:szCs w:val="24"/>
              </w:rPr>
              <w:t xml:space="preserve">Промежуточная аттестация </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2973AC" w:rsidRDefault="005012C1">
            <w:pPr>
              <w:jc w:val="center"/>
              <w:rPr>
                <w:rFonts w:ascii="Times New Roman" w:hAnsi="Times New Roman" w:cs="Times New Roman"/>
                <w:bCs/>
                <w:sz w:val="24"/>
                <w:szCs w:val="24"/>
              </w:rPr>
            </w:pPr>
            <w:r>
              <w:rPr>
                <w:rFonts w:ascii="Times New Roman" w:hAnsi="Times New Roman" w:cs="Times New Roman"/>
                <w:bCs/>
                <w:sz w:val="24"/>
                <w:szCs w:val="24"/>
              </w:rPr>
              <w:t>18</w:t>
            </w:r>
          </w:p>
        </w:tc>
        <w:tc>
          <w:tcPr>
            <w:tcW w:w="1345" w:type="pct"/>
            <w:tcBorders>
              <w:top w:val="single" w:sz="6" w:space="0" w:color="000000"/>
              <w:left w:val="single" w:sz="6" w:space="0" w:color="000000"/>
              <w:bottom w:val="single" w:sz="6" w:space="0" w:color="000000"/>
              <w:right w:val="single" w:sz="6" w:space="0" w:color="000000"/>
            </w:tcBorders>
            <w:vAlign w:val="center"/>
            <w:hideMark/>
          </w:tcPr>
          <w:p w:rsidR="002973AC" w:rsidRDefault="005012C1">
            <w:pPr>
              <w:jc w:val="center"/>
              <w:rPr>
                <w:rFonts w:ascii="Times New Roman" w:hAnsi="Times New Roman" w:cs="Times New Roman"/>
                <w:bCs/>
                <w:sz w:val="24"/>
                <w:szCs w:val="24"/>
              </w:rPr>
            </w:pPr>
            <w:r>
              <w:rPr>
                <w:rFonts w:ascii="Times New Roman" w:hAnsi="Times New Roman" w:cs="Times New Roman"/>
                <w:bCs/>
                <w:sz w:val="24"/>
                <w:szCs w:val="24"/>
              </w:rPr>
              <w:t>18</w:t>
            </w:r>
          </w:p>
        </w:tc>
      </w:tr>
      <w:tr w:rsidR="002973AC" w:rsidTr="002973AC">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2973AC" w:rsidRDefault="002973AC">
            <w:pPr>
              <w:jc w:val="both"/>
              <w:rPr>
                <w:rFonts w:ascii="Times New Roman" w:hAnsi="Times New Roman" w:cs="Times New Roman"/>
                <w:bCs/>
                <w:sz w:val="24"/>
                <w:szCs w:val="24"/>
              </w:rPr>
            </w:pPr>
            <w:r>
              <w:rPr>
                <w:rFonts w:ascii="Times New Roman" w:hAnsi="Times New Roman" w:cs="Times New Roman"/>
                <w:bCs/>
                <w:sz w:val="24"/>
                <w:szCs w:val="24"/>
              </w:rPr>
              <w:t>Всего</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2973AC" w:rsidRDefault="002973AC">
            <w:pPr>
              <w:jc w:val="center"/>
              <w:rPr>
                <w:rFonts w:ascii="Times New Roman" w:hAnsi="Times New Roman" w:cs="Times New Roman"/>
                <w:b/>
                <w:sz w:val="24"/>
                <w:szCs w:val="24"/>
              </w:rPr>
            </w:pPr>
            <w:r>
              <w:rPr>
                <w:rFonts w:ascii="Times New Roman" w:hAnsi="Times New Roman" w:cs="Times New Roman"/>
                <w:b/>
                <w:sz w:val="24"/>
                <w:szCs w:val="24"/>
              </w:rPr>
              <w:t>338</w:t>
            </w:r>
          </w:p>
        </w:tc>
        <w:tc>
          <w:tcPr>
            <w:tcW w:w="1345" w:type="pct"/>
            <w:tcBorders>
              <w:top w:val="single" w:sz="6" w:space="0" w:color="000000"/>
              <w:left w:val="single" w:sz="6" w:space="0" w:color="000000"/>
              <w:bottom w:val="single" w:sz="6" w:space="0" w:color="000000"/>
              <w:right w:val="single" w:sz="6" w:space="0" w:color="000000"/>
            </w:tcBorders>
            <w:vAlign w:val="center"/>
            <w:hideMark/>
          </w:tcPr>
          <w:p w:rsidR="002973AC" w:rsidRDefault="00570D12">
            <w:pPr>
              <w:jc w:val="center"/>
              <w:rPr>
                <w:rFonts w:ascii="Times New Roman" w:hAnsi="Times New Roman" w:cs="Times New Roman"/>
                <w:b/>
                <w:sz w:val="24"/>
                <w:szCs w:val="24"/>
              </w:rPr>
            </w:pPr>
            <w:r>
              <w:rPr>
                <w:rFonts w:ascii="Times New Roman" w:hAnsi="Times New Roman" w:cs="Times New Roman"/>
                <w:b/>
                <w:sz w:val="24"/>
                <w:szCs w:val="24"/>
              </w:rPr>
              <w:t>24</w:t>
            </w:r>
            <w:r w:rsidR="002973AC">
              <w:rPr>
                <w:rFonts w:ascii="Times New Roman" w:hAnsi="Times New Roman" w:cs="Times New Roman"/>
                <w:b/>
                <w:sz w:val="24"/>
                <w:szCs w:val="24"/>
              </w:rPr>
              <w:t>0</w:t>
            </w:r>
          </w:p>
        </w:tc>
      </w:tr>
    </w:tbl>
    <w:p w:rsidR="002973AC" w:rsidRDefault="002973AC" w:rsidP="002973AC">
      <w:pPr>
        <w:rPr>
          <w:rFonts w:ascii="Times New Roman" w:hAnsi="Times New Roman" w:cs="Times New Roman"/>
          <w:i/>
          <w:sz w:val="24"/>
          <w:szCs w:val="24"/>
        </w:rPr>
      </w:pPr>
    </w:p>
    <w:p w:rsidR="00570D12" w:rsidRPr="00570D12" w:rsidRDefault="00570D12" w:rsidP="00570D12">
      <w:pPr>
        <w:autoSpaceDE w:val="0"/>
        <w:autoSpaceDN w:val="0"/>
        <w:adjustRightInd w:val="0"/>
        <w:rPr>
          <w:rFonts w:ascii="Times New Roman" w:hAnsi="Times New Roman" w:cs="Times New Roman"/>
          <w:bCs/>
          <w:szCs w:val="28"/>
          <w:lang w:eastAsia="ru-RU"/>
        </w:rPr>
      </w:pPr>
      <w:r w:rsidRPr="00570D12">
        <w:rPr>
          <w:rFonts w:ascii="Times New Roman" w:hAnsi="Times New Roman" w:cs="Times New Roman"/>
          <w:bCs/>
          <w:szCs w:val="28"/>
          <w:lang w:eastAsia="ru-RU"/>
        </w:rPr>
        <w:t>Количество часов на освоение программы профессионального модуля:</w:t>
      </w:r>
    </w:p>
    <w:p w:rsidR="00570D12" w:rsidRPr="00570D12" w:rsidRDefault="00570D12" w:rsidP="00570D12">
      <w:pPr>
        <w:autoSpaceDE w:val="0"/>
        <w:autoSpaceDN w:val="0"/>
        <w:adjustRightInd w:val="0"/>
        <w:rPr>
          <w:rFonts w:ascii="Times New Roman" w:hAnsi="Times New Roman" w:cs="Times New Roman"/>
          <w:szCs w:val="28"/>
          <w:lang w:eastAsia="ru-RU"/>
        </w:rPr>
      </w:pPr>
      <w:r w:rsidRPr="00570D12">
        <w:rPr>
          <w:rFonts w:ascii="Times New Roman" w:hAnsi="Times New Roman" w:cs="Times New Roman"/>
          <w:szCs w:val="28"/>
          <w:lang w:eastAsia="ru-RU"/>
        </w:rPr>
        <w:t xml:space="preserve">всего – </w:t>
      </w:r>
      <w:r w:rsidRPr="00570D12">
        <w:rPr>
          <w:rFonts w:ascii="Times New Roman" w:hAnsi="Times New Roman" w:cs="Times New Roman"/>
          <w:bCs/>
          <w:szCs w:val="28"/>
          <w:lang w:eastAsia="ru-RU"/>
        </w:rPr>
        <w:t>3</w:t>
      </w:r>
      <w:r w:rsidR="00A44EF5">
        <w:rPr>
          <w:rFonts w:ascii="Times New Roman" w:hAnsi="Times New Roman" w:cs="Times New Roman"/>
          <w:bCs/>
          <w:szCs w:val="28"/>
          <w:lang w:eastAsia="ru-RU"/>
        </w:rPr>
        <w:t>38</w:t>
      </w:r>
      <w:r w:rsidRPr="00570D12">
        <w:rPr>
          <w:rFonts w:ascii="Times New Roman" w:hAnsi="Times New Roman" w:cs="Times New Roman"/>
          <w:bCs/>
          <w:szCs w:val="28"/>
          <w:lang w:eastAsia="ru-RU"/>
        </w:rPr>
        <w:t xml:space="preserve"> часов</w:t>
      </w:r>
      <w:r w:rsidRPr="00570D12">
        <w:rPr>
          <w:rFonts w:ascii="Times New Roman" w:hAnsi="Times New Roman" w:cs="Times New Roman"/>
          <w:szCs w:val="28"/>
          <w:lang w:eastAsia="ru-RU"/>
        </w:rPr>
        <w:t>, в том числе:</w:t>
      </w:r>
    </w:p>
    <w:p w:rsidR="00570D12" w:rsidRPr="00570D12" w:rsidRDefault="00570D12" w:rsidP="00570D12">
      <w:pPr>
        <w:autoSpaceDE w:val="0"/>
        <w:autoSpaceDN w:val="0"/>
        <w:adjustRightInd w:val="0"/>
        <w:rPr>
          <w:rFonts w:ascii="Times New Roman" w:hAnsi="Times New Roman" w:cs="Times New Roman"/>
          <w:szCs w:val="28"/>
          <w:lang w:eastAsia="ru-RU"/>
        </w:rPr>
      </w:pPr>
      <w:r w:rsidRPr="00570D12">
        <w:rPr>
          <w:rFonts w:ascii="Times New Roman" w:hAnsi="Times New Roman" w:cs="Times New Roman"/>
          <w:szCs w:val="28"/>
          <w:lang w:eastAsia="ru-RU"/>
        </w:rPr>
        <w:t xml:space="preserve">Максимальная учебная нагрузка </w:t>
      </w:r>
      <w:proofErr w:type="gramStart"/>
      <w:r w:rsidRPr="00570D12">
        <w:rPr>
          <w:rFonts w:ascii="Times New Roman" w:hAnsi="Times New Roman" w:cs="Times New Roman"/>
          <w:szCs w:val="28"/>
          <w:lang w:eastAsia="ru-RU"/>
        </w:rPr>
        <w:t>обучающегося</w:t>
      </w:r>
      <w:proofErr w:type="gramEnd"/>
      <w:r w:rsidRPr="00570D12">
        <w:rPr>
          <w:rFonts w:ascii="Times New Roman" w:hAnsi="Times New Roman" w:cs="Times New Roman"/>
          <w:szCs w:val="28"/>
          <w:lang w:eastAsia="ru-RU"/>
        </w:rPr>
        <w:t xml:space="preserve"> – </w:t>
      </w:r>
      <w:r w:rsidRPr="00570D12">
        <w:rPr>
          <w:rFonts w:ascii="Times New Roman" w:hAnsi="Times New Roman" w:cs="Times New Roman"/>
          <w:bCs/>
          <w:szCs w:val="28"/>
          <w:lang w:eastAsia="ru-RU"/>
        </w:rPr>
        <w:t>140 часов</w:t>
      </w:r>
      <w:r w:rsidRPr="00570D12">
        <w:rPr>
          <w:rFonts w:ascii="Times New Roman" w:hAnsi="Times New Roman" w:cs="Times New Roman"/>
          <w:szCs w:val="28"/>
          <w:lang w:eastAsia="ru-RU"/>
        </w:rPr>
        <w:t>, включая:</w:t>
      </w:r>
    </w:p>
    <w:p w:rsidR="00570D12" w:rsidRPr="00570D12" w:rsidRDefault="00570D12" w:rsidP="00570D12">
      <w:pPr>
        <w:autoSpaceDE w:val="0"/>
        <w:autoSpaceDN w:val="0"/>
        <w:adjustRightInd w:val="0"/>
        <w:rPr>
          <w:rFonts w:ascii="Times New Roman" w:hAnsi="Times New Roman" w:cs="Times New Roman"/>
          <w:bCs/>
          <w:szCs w:val="28"/>
          <w:lang w:eastAsia="ru-RU"/>
        </w:rPr>
      </w:pPr>
      <w:r w:rsidRPr="00570D12">
        <w:rPr>
          <w:rFonts w:ascii="Times New Roman" w:hAnsi="Times New Roman" w:cs="Times New Roman"/>
          <w:szCs w:val="28"/>
          <w:lang w:eastAsia="ru-RU"/>
        </w:rPr>
        <w:t xml:space="preserve"> обязательную аудиторную учебную нагрузку </w:t>
      </w:r>
      <w:proofErr w:type="gramStart"/>
      <w:r w:rsidRPr="00570D12">
        <w:rPr>
          <w:rFonts w:ascii="Times New Roman" w:hAnsi="Times New Roman" w:cs="Times New Roman"/>
          <w:szCs w:val="28"/>
          <w:lang w:eastAsia="ru-RU"/>
        </w:rPr>
        <w:t>обучающегося</w:t>
      </w:r>
      <w:proofErr w:type="gramEnd"/>
      <w:r w:rsidRPr="00570D12">
        <w:rPr>
          <w:rFonts w:ascii="Times New Roman" w:hAnsi="Times New Roman" w:cs="Times New Roman"/>
          <w:szCs w:val="28"/>
          <w:lang w:eastAsia="ru-RU"/>
        </w:rPr>
        <w:t xml:space="preserve"> – </w:t>
      </w:r>
      <w:r w:rsidRPr="00570D12">
        <w:rPr>
          <w:rFonts w:ascii="Times New Roman" w:hAnsi="Times New Roman" w:cs="Times New Roman"/>
          <w:bCs/>
          <w:szCs w:val="28"/>
          <w:lang w:eastAsia="ru-RU"/>
        </w:rPr>
        <w:t>112часов;</w:t>
      </w:r>
    </w:p>
    <w:p w:rsidR="00570D12" w:rsidRPr="00570D12" w:rsidRDefault="00570D12" w:rsidP="00570D12">
      <w:pPr>
        <w:autoSpaceDE w:val="0"/>
        <w:autoSpaceDN w:val="0"/>
        <w:adjustRightInd w:val="0"/>
        <w:rPr>
          <w:rFonts w:ascii="Times New Roman" w:hAnsi="Times New Roman" w:cs="Times New Roman"/>
          <w:bCs/>
          <w:szCs w:val="28"/>
          <w:lang w:eastAsia="ru-RU"/>
        </w:rPr>
      </w:pPr>
      <w:r w:rsidRPr="00570D12">
        <w:rPr>
          <w:rFonts w:ascii="Times New Roman" w:hAnsi="Times New Roman" w:cs="Times New Roman"/>
          <w:szCs w:val="28"/>
          <w:lang w:eastAsia="ru-RU"/>
        </w:rPr>
        <w:t xml:space="preserve"> самостоятельную работу обучающегося </w:t>
      </w:r>
      <w:r w:rsidRPr="00570D12">
        <w:rPr>
          <w:rFonts w:ascii="Times New Roman" w:hAnsi="Times New Roman" w:cs="Times New Roman"/>
          <w:bCs/>
          <w:szCs w:val="28"/>
          <w:lang w:eastAsia="ru-RU"/>
        </w:rPr>
        <w:t>–28 часа;</w:t>
      </w:r>
    </w:p>
    <w:p w:rsidR="00047BC5" w:rsidRDefault="00570D12" w:rsidP="00047BC5">
      <w:pPr>
        <w:autoSpaceDE w:val="0"/>
        <w:autoSpaceDN w:val="0"/>
        <w:adjustRightInd w:val="0"/>
        <w:rPr>
          <w:rFonts w:ascii="Times New Roman" w:hAnsi="Times New Roman" w:cs="Times New Roman"/>
          <w:bCs/>
          <w:szCs w:val="28"/>
          <w:lang w:eastAsia="ru-RU"/>
        </w:rPr>
      </w:pPr>
      <w:r w:rsidRPr="00570D12">
        <w:rPr>
          <w:rFonts w:ascii="Times New Roman" w:hAnsi="Times New Roman" w:cs="Times New Roman"/>
          <w:szCs w:val="28"/>
          <w:lang w:eastAsia="ru-RU"/>
        </w:rPr>
        <w:t xml:space="preserve"> учебную практику – </w:t>
      </w:r>
      <w:r w:rsidRPr="00570D12">
        <w:rPr>
          <w:rFonts w:ascii="Times New Roman" w:hAnsi="Times New Roman" w:cs="Times New Roman"/>
          <w:bCs/>
          <w:szCs w:val="28"/>
          <w:lang w:eastAsia="ru-RU"/>
        </w:rPr>
        <w:t>72часов;</w:t>
      </w:r>
    </w:p>
    <w:p w:rsidR="006B37DA" w:rsidRPr="00DB0D44" w:rsidRDefault="00570D12" w:rsidP="00DB0D44">
      <w:pPr>
        <w:autoSpaceDE w:val="0"/>
        <w:autoSpaceDN w:val="0"/>
        <w:adjustRightInd w:val="0"/>
        <w:rPr>
          <w:rFonts w:ascii="Times New Roman" w:hAnsi="Times New Roman" w:cs="Times New Roman"/>
          <w:bCs/>
          <w:szCs w:val="28"/>
          <w:lang w:eastAsia="ru-RU"/>
        </w:rPr>
        <w:sectPr w:rsidR="006B37DA" w:rsidRPr="00DB0D44">
          <w:pgSz w:w="11906" w:h="16838"/>
          <w:pgMar w:top="1134" w:right="850" w:bottom="1134" w:left="1701" w:header="708" w:footer="708" w:gutter="0"/>
          <w:cols w:space="708"/>
          <w:docGrid w:linePitch="360"/>
        </w:sectPr>
      </w:pPr>
      <w:r w:rsidRPr="00570D12">
        <w:rPr>
          <w:rFonts w:ascii="Times New Roman" w:hAnsi="Times New Roman" w:cs="Times New Roman"/>
          <w:szCs w:val="28"/>
          <w:lang w:eastAsia="ru-RU"/>
        </w:rPr>
        <w:t xml:space="preserve"> производственную практику (практика по профилю специальности) – </w:t>
      </w:r>
      <w:r w:rsidRPr="00570D12">
        <w:rPr>
          <w:rFonts w:ascii="Times New Roman" w:hAnsi="Times New Roman" w:cs="Times New Roman"/>
          <w:bCs/>
          <w:szCs w:val="28"/>
          <w:lang w:eastAsia="ru-RU"/>
        </w:rPr>
        <w:t>108 часов.</w:t>
      </w:r>
      <w:ins w:id="3" w:author="Работа" w:date="2016-06-02T09:23:00Z">
        <w:r w:rsidRPr="00570D12">
          <w:rPr>
            <w:rFonts w:ascii="Times New Roman" w:hAnsi="Times New Roman" w:cs="Times New Roman"/>
            <w:szCs w:val="28"/>
            <w:u w:val="single"/>
          </w:rPr>
          <w:br w:type="page"/>
        </w:r>
      </w:ins>
    </w:p>
    <w:p w:rsidR="00026895" w:rsidRPr="00026895" w:rsidRDefault="008F1E14" w:rsidP="00026895">
      <w:pPr>
        <w:autoSpaceDE w:val="0"/>
        <w:autoSpaceDN w:val="0"/>
        <w:adjustRightInd w:val="0"/>
        <w:spacing w:line="276" w:lineRule="auto"/>
        <w:jc w:val="center"/>
        <w:rPr>
          <w:rFonts w:ascii="Times New Roman" w:eastAsia="Times New Roman" w:hAnsi="Times New Roman" w:cs="Times New Roman"/>
          <w:b/>
          <w:caps/>
          <w:sz w:val="28"/>
          <w:szCs w:val="28"/>
        </w:rPr>
      </w:pPr>
      <w:r>
        <w:rPr>
          <w:rFonts w:ascii="Times New Roman" w:eastAsia="Times New Roman" w:hAnsi="Times New Roman" w:cs="Times New Roman"/>
          <w:b/>
          <w:caps/>
          <w:sz w:val="28"/>
          <w:szCs w:val="28"/>
        </w:rPr>
        <w:lastRenderedPageBreak/>
        <w:t>2.2</w:t>
      </w:r>
      <w:r w:rsidR="00026895" w:rsidRPr="00026895">
        <w:rPr>
          <w:rFonts w:ascii="Times New Roman" w:eastAsia="Times New Roman" w:hAnsi="Times New Roman" w:cs="Times New Roman"/>
          <w:b/>
          <w:caps/>
          <w:sz w:val="28"/>
          <w:szCs w:val="28"/>
        </w:rPr>
        <w:t xml:space="preserve"> </w:t>
      </w:r>
      <w:r>
        <w:rPr>
          <w:rFonts w:ascii="Times New Roman" w:eastAsia="Times New Roman" w:hAnsi="Times New Roman" w:cs="Times New Roman"/>
          <w:b/>
          <w:caps/>
          <w:sz w:val="28"/>
          <w:szCs w:val="28"/>
        </w:rPr>
        <w:t xml:space="preserve"> </w:t>
      </w:r>
      <w:r w:rsidR="00026895" w:rsidRPr="00026895">
        <w:rPr>
          <w:rFonts w:ascii="Times New Roman" w:eastAsia="Times New Roman" w:hAnsi="Times New Roman" w:cs="Times New Roman"/>
          <w:b/>
          <w:caps/>
          <w:sz w:val="28"/>
          <w:szCs w:val="28"/>
        </w:rPr>
        <w:t xml:space="preserve"> </w:t>
      </w:r>
      <w:r w:rsidRPr="00026895">
        <w:rPr>
          <w:rFonts w:ascii="Times New Roman" w:eastAsia="Times New Roman" w:hAnsi="Times New Roman" w:cs="Times New Roman"/>
          <w:b/>
          <w:sz w:val="24"/>
          <w:szCs w:val="24"/>
        </w:rPr>
        <w:t>Тематический план профессионального модуля</w:t>
      </w:r>
    </w:p>
    <w:p w:rsidR="00E60C53" w:rsidRPr="008F1E14" w:rsidRDefault="00E60C53" w:rsidP="00E60C53">
      <w:pPr>
        <w:pStyle w:val="1"/>
        <w:rPr>
          <w:sz w:val="22"/>
        </w:rPr>
      </w:pPr>
      <w:r w:rsidRPr="008F1E14">
        <w:rPr>
          <w:sz w:val="22"/>
        </w:rPr>
        <w:t xml:space="preserve">«ПМ.03 </w:t>
      </w:r>
      <w:r w:rsidRPr="008F1E14">
        <w:rPr>
          <w:color w:val="000000"/>
          <w:sz w:val="22"/>
          <w:lang w:eastAsia="en-US"/>
        </w:rPr>
        <w:t>ВЕДЕНИЕ ТЕХНИЧЕСКОГО ОБСЛУЖИВАНИЯ, ЭКСПЛУАТАЦИИ И РЕМОНТА КОНТРОЛЬНО-ИЗМЕРИТЕЛЬНЫХ ПРИБОРОВ И ЭЛЕКТРИЧЕСКИХ СХЕМ СИСТЕМ АВТОМАТИКИ</w:t>
      </w:r>
      <w:r w:rsidRPr="008F1E14">
        <w:rPr>
          <w:sz w:val="22"/>
        </w:rPr>
        <w:t>»</w:t>
      </w:r>
    </w:p>
    <w:p w:rsidR="00026895" w:rsidRPr="00026895" w:rsidRDefault="00026895" w:rsidP="00026895">
      <w:pPr>
        <w:autoSpaceDE w:val="0"/>
        <w:autoSpaceDN w:val="0"/>
        <w:adjustRightInd w:val="0"/>
        <w:spacing w:after="200"/>
        <w:jc w:val="center"/>
        <w:rPr>
          <w:rFonts w:ascii="Times New Roman" w:eastAsia="Calibri" w:hAnsi="Times New Roman" w:cs="Times New Roman"/>
          <w:b/>
          <w:sz w:val="24"/>
          <w:szCs w:val="24"/>
          <w:lang w:eastAsia="ru-RU"/>
        </w:rPr>
      </w:pPr>
      <w:r w:rsidRPr="00026895">
        <w:rPr>
          <w:rFonts w:ascii="Times New Roman" w:eastAsia="Times New Roman" w:hAnsi="Times New Roman" w:cs="Times New Roman"/>
          <w:b/>
          <w:sz w:val="24"/>
          <w:szCs w:val="24"/>
        </w:rPr>
        <w:tab/>
      </w: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0"/>
        <w:gridCol w:w="2972"/>
        <w:gridCol w:w="1417"/>
        <w:gridCol w:w="993"/>
        <w:gridCol w:w="1694"/>
        <w:gridCol w:w="6"/>
        <w:gridCol w:w="1419"/>
        <w:gridCol w:w="1276"/>
        <w:gridCol w:w="1280"/>
        <w:gridCol w:w="855"/>
        <w:gridCol w:w="1984"/>
      </w:tblGrid>
      <w:tr w:rsidR="00026895" w:rsidRPr="00026895" w:rsidTr="00026895">
        <w:trPr>
          <w:trHeight w:val="533"/>
        </w:trPr>
        <w:tc>
          <w:tcPr>
            <w:tcW w:w="1380" w:type="dxa"/>
            <w:vMerge w:val="restart"/>
          </w:tcPr>
          <w:p w:rsidR="00026895" w:rsidRPr="00026895" w:rsidRDefault="00026895" w:rsidP="00026895">
            <w:pPr>
              <w:spacing w:after="200" w:line="276" w:lineRule="auto"/>
              <w:jc w:val="center"/>
              <w:rPr>
                <w:rFonts w:ascii="Calibri" w:eastAsia="Times New Roman" w:hAnsi="Calibri" w:cs="Times New Roman"/>
                <w:sz w:val="20"/>
                <w:szCs w:val="20"/>
              </w:rPr>
            </w:pPr>
            <w:r w:rsidRPr="00026895">
              <w:rPr>
                <w:rFonts w:ascii="Times New Roman" w:eastAsia="Times New Roman" w:hAnsi="Times New Roman" w:cs="Times New Roman"/>
                <w:b/>
                <w:sz w:val="20"/>
                <w:szCs w:val="20"/>
              </w:rPr>
              <w:t>Коды профессиональных компетенций</w:t>
            </w:r>
          </w:p>
        </w:tc>
        <w:tc>
          <w:tcPr>
            <w:tcW w:w="2972" w:type="dxa"/>
            <w:vMerge w:val="restart"/>
          </w:tcPr>
          <w:p w:rsidR="00026895" w:rsidRPr="00026895" w:rsidRDefault="00026895" w:rsidP="00026895">
            <w:pPr>
              <w:spacing w:after="200" w:line="276" w:lineRule="auto"/>
              <w:jc w:val="center"/>
              <w:rPr>
                <w:rFonts w:ascii="Calibri" w:eastAsia="Times New Roman" w:hAnsi="Calibri" w:cs="Times New Roman"/>
                <w:sz w:val="20"/>
                <w:szCs w:val="20"/>
              </w:rPr>
            </w:pPr>
            <w:r w:rsidRPr="00026895">
              <w:rPr>
                <w:rFonts w:ascii="Times New Roman" w:eastAsia="Times New Roman" w:hAnsi="Times New Roman" w:cs="Times New Roman"/>
                <w:b/>
                <w:sz w:val="20"/>
                <w:szCs w:val="20"/>
              </w:rPr>
              <w:t>Наименования разделов профессионального модуля</w:t>
            </w:r>
          </w:p>
        </w:tc>
        <w:tc>
          <w:tcPr>
            <w:tcW w:w="1417" w:type="dxa"/>
            <w:vMerge w:val="restart"/>
          </w:tcPr>
          <w:p w:rsidR="00026895" w:rsidRPr="00026895" w:rsidRDefault="00026895" w:rsidP="00026895">
            <w:pPr>
              <w:widowControl w:val="0"/>
              <w:spacing w:after="200" w:line="276" w:lineRule="auto"/>
              <w:contextualSpacing/>
              <w:jc w:val="center"/>
              <w:rPr>
                <w:rFonts w:ascii="Calibri" w:eastAsia="Times New Roman" w:hAnsi="Calibri" w:cs="Times New Roman"/>
                <w:sz w:val="20"/>
                <w:szCs w:val="20"/>
              </w:rPr>
            </w:pPr>
            <w:r w:rsidRPr="00026895">
              <w:rPr>
                <w:rFonts w:ascii="Times New Roman" w:eastAsia="Times New Roman" w:hAnsi="Times New Roman" w:cs="Times New Roman"/>
                <w:b/>
                <w:iCs/>
                <w:sz w:val="20"/>
                <w:szCs w:val="20"/>
              </w:rPr>
              <w:t xml:space="preserve">Всего часов </w:t>
            </w:r>
            <w:r w:rsidRPr="00026895">
              <w:rPr>
                <w:rFonts w:ascii="Times New Roman" w:eastAsia="Times New Roman" w:hAnsi="Times New Roman" w:cs="Times New Roman"/>
                <w:iCs/>
                <w:sz w:val="20"/>
                <w:szCs w:val="20"/>
              </w:rPr>
              <w:t>(макс. учебной нагрузки и практики)</w:t>
            </w:r>
          </w:p>
        </w:tc>
        <w:tc>
          <w:tcPr>
            <w:tcW w:w="6668" w:type="dxa"/>
            <w:gridSpan w:val="6"/>
          </w:tcPr>
          <w:p w:rsidR="00026895" w:rsidRPr="00026895" w:rsidRDefault="00026895" w:rsidP="00026895">
            <w:pPr>
              <w:spacing w:line="276" w:lineRule="auto"/>
              <w:jc w:val="center"/>
              <w:rPr>
                <w:rFonts w:ascii="Calibri" w:eastAsia="Times New Roman" w:hAnsi="Calibri" w:cs="Times New Roman"/>
                <w:sz w:val="20"/>
                <w:szCs w:val="20"/>
              </w:rPr>
            </w:pPr>
            <w:r w:rsidRPr="00026895">
              <w:rPr>
                <w:rFonts w:ascii="Times New Roman" w:eastAsia="Times New Roman" w:hAnsi="Times New Roman" w:cs="Times New Roman"/>
                <w:b/>
                <w:sz w:val="20"/>
                <w:szCs w:val="20"/>
              </w:rPr>
              <w:t>Объем времени, отведенный на освоение междисциплинарного курса (курсов)</w:t>
            </w:r>
          </w:p>
        </w:tc>
        <w:tc>
          <w:tcPr>
            <w:tcW w:w="2839" w:type="dxa"/>
            <w:gridSpan w:val="2"/>
          </w:tcPr>
          <w:p w:rsidR="00026895" w:rsidRPr="00026895" w:rsidRDefault="00026895" w:rsidP="00026895">
            <w:pPr>
              <w:widowControl w:val="0"/>
              <w:suppressAutoHyphens/>
              <w:jc w:val="center"/>
              <w:rPr>
                <w:rFonts w:ascii="Times New Roman" w:eastAsia="Times New Roman" w:hAnsi="Times New Roman" w:cs="Times New Roman"/>
                <w:b/>
                <w:sz w:val="20"/>
                <w:szCs w:val="20"/>
              </w:rPr>
            </w:pPr>
            <w:r w:rsidRPr="00026895">
              <w:rPr>
                <w:rFonts w:ascii="Times New Roman" w:eastAsia="Times New Roman" w:hAnsi="Times New Roman" w:cs="Times New Roman"/>
                <w:b/>
                <w:sz w:val="20"/>
                <w:szCs w:val="20"/>
              </w:rPr>
              <w:t>Практика</w:t>
            </w:r>
          </w:p>
        </w:tc>
      </w:tr>
      <w:tr w:rsidR="00026895" w:rsidRPr="00026895" w:rsidTr="00026895">
        <w:trPr>
          <w:trHeight w:val="531"/>
        </w:trPr>
        <w:tc>
          <w:tcPr>
            <w:tcW w:w="1380" w:type="dxa"/>
            <w:vMerge/>
          </w:tcPr>
          <w:p w:rsidR="00026895" w:rsidRPr="00026895" w:rsidRDefault="00026895" w:rsidP="00026895">
            <w:pPr>
              <w:spacing w:after="200" w:line="276" w:lineRule="auto"/>
              <w:rPr>
                <w:rFonts w:ascii="Calibri" w:eastAsia="Times New Roman" w:hAnsi="Calibri" w:cs="Times New Roman"/>
                <w:sz w:val="20"/>
                <w:szCs w:val="20"/>
              </w:rPr>
            </w:pPr>
          </w:p>
        </w:tc>
        <w:tc>
          <w:tcPr>
            <w:tcW w:w="2972" w:type="dxa"/>
            <w:vMerge/>
          </w:tcPr>
          <w:p w:rsidR="00026895" w:rsidRPr="00026895" w:rsidRDefault="00026895" w:rsidP="00026895">
            <w:pPr>
              <w:spacing w:after="200" w:line="276" w:lineRule="auto"/>
              <w:rPr>
                <w:rFonts w:ascii="Calibri" w:eastAsia="Times New Roman" w:hAnsi="Calibri" w:cs="Times New Roman"/>
                <w:sz w:val="20"/>
                <w:szCs w:val="20"/>
              </w:rPr>
            </w:pPr>
          </w:p>
        </w:tc>
        <w:tc>
          <w:tcPr>
            <w:tcW w:w="1417" w:type="dxa"/>
            <w:vMerge/>
          </w:tcPr>
          <w:p w:rsidR="00026895" w:rsidRPr="00026895" w:rsidRDefault="00026895" w:rsidP="00026895">
            <w:pPr>
              <w:spacing w:after="200" w:line="276" w:lineRule="auto"/>
              <w:rPr>
                <w:rFonts w:ascii="Calibri" w:eastAsia="Times New Roman" w:hAnsi="Calibri" w:cs="Times New Roman"/>
                <w:sz w:val="20"/>
                <w:szCs w:val="20"/>
              </w:rPr>
            </w:pPr>
          </w:p>
        </w:tc>
        <w:tc>
          <w:tcPr>
            <w:tcW w:w="4112" w:type="dxa"/>
            <w:gridSpan w:val="4"/>
          </w:tcPr>
          <w:p w:rsidR="00026895" w:rsidRPr="00026895" w:rsidRDefault="00026895" w:rsidP="00026895">
            <w:pPr>
              <w:widowControl w:val="0"/>
              <w:suppressAutoHyphens/>
              <w:jc w:val="center"/>
              <w:rPr>
                <w:rFonts w:ascii="Times New Roman" w:eastAsia="Times New Roman" w:hAnsi="Times New Roman" w:cs="Times New Roman"/>
                <w:b/>
                <w:sz w:val="20"/>
                <w:szCs w:val="20"/>
              </w:rPr>
            </w:pPr>
            <w:r w:rsidRPr="00026895">
              <w:rPr>
                <w:rFonts w:ascii="Times New Roman" w:eastAsia="Times New Roman" w:hAnsi="Times New Roman" w:cs="Times New Roman"/>
                <w:b/>
                <w:sz w:val="20"/>
                <w:szCs w:val="20"/>
              </w:rPr>
              <w:t xml:space="preserve">Обязательная аудиторная учебная нагрузка </w:t>
            </w:r>
            <w:proofErr w:type="gramStart"/>
            <w:r w:rsidRPr="00026895">
              <w:rPr>
                <w:rFonts w:ascii="Times New Roman" w:eastAsia="Times New Roman" w:hAnsi="Times New Roman" w:cs="Times New Roman"/>
                <w:b/>
                <w:sz w:val="20"/>
                <w:szCs w:val="20"/>
              </w:rPr>
              <w:t>обучающегося</w:t>
            </w:r>
            <w:proofErr w:type="gramEnd"/>
          </w:p>
        </w:tc>
        <w:tc>
          <w:tcPr>
            <w:tcW w:w="2556" w:type="dxa"/>
            <w:gridSpan w:val="2"/>
          </w:tcPr>
          <w:p w:rsidR="00026895" w:rsidRPr="00026895" w:rsidRDefault="00026895" w:rsidP="00026895">
            <w:pPr>
              <w:widowControl w:val="0"/>
              <w:suppressAutoHyphens/>
              <w:jc w:val="center"/>
              <w:rPr>
                <w:rFonts w:ascii="Times New Roman" w:eastAsia="Times New Roman" w:hAnsi="Times New Roman" w:cs="Times New Roman"/>
                <w:b/>
                <w:sz w:val="20"/>
                <w:szCs w:val="20"/>
              </w:rPr>
            </w:pPr>
            <w:r w:rsidRPr="00026895">
              <w:rPr>
                <w:rFonts w:ascii="Times New Roman" w:eastAsia="Times New Roman" w:hAnsi="Times New Roman" w:cs="Times New Roman"/>
                <w:b/>
                <w:sz w:val="20"/>
                <w:szCs w:val="20"/>
              </w:rPr>
              <w:t xml:space="preserve">Самостоятельная работа </w:t>
            </w:r>
            <w:proofErr w:type="gramStart"/>
            <w:r w:rsidRPr="00026895">
              <w:rPr>
                <w:rFonts w:ascii="Times New Roman" w:eastAsia="Times New Roman" w:hAnsi="Times New Roman" w:cs="Times New Roman"/>
                <w:b/>
                <w:sz w:val="20"/>
                <w:szCs w:val="20"/>
              </w:rPr>
              <w:t>обучающегося</w:t>
            </w:r>
            <w:proofErr w:type="gramEnd"/>
          </w:p>
        </w:tc>
        <w:tc>
          <w:tcPr>
            <w:tcW w:w="855" w:type="dxa"/>
            <w:vMerge w:val="restart"/>
            <w:vAlign w:val="center"/>
          </w:tcPr>
          <w:p w:rsidR="00026895" w:rsidRPr="00026895" w:rsidRDefault="00026895" w:rsidP="00026895">
            <w:pPr>
              <w:widowControl w:val="0"/>
              <w:suppressAutoHyphens/>
              <w:jc w:val="center"/>
              <w:rPr>
                <w:rFonts w:ascii="Times New Roman" w:eastAsia="Times New Roman" w:hAnsi="Times New Roman" w:cs="Times New Roman"/>
                <w:b/>
                <w:i/>
                <w:sz w:val="20"/>
                <w:szCs w:val="20"/>
              </w:rPr>
            </w:pPr>
            <w:proofErr w:type="gramStart"/>
            <w:r w:rsidRPr="00026895">
              <w:rPr>
                <w:rFonts w:ascii="Times New Roman" w:eastAsia="Times New Roman" w:hAnsi="Times New Roman" w:cs="Times New Roman"/>
                <w:b/>
                <w:sz w:val="20"/>
                <w:szCs w:val="20"/>
              </w:rPr>
              <w:t>Учебная</w:t>
            </w:r>
            <w:proofErr w:type="gramEnd"/>
            <w:r w:rsidRPr="00026895">
              <w:rPr>
                <w:rFonts w:ascii="Times New Roman" w:eastAsia="Times New Roman" w:hAnsi="Times New Roman" w:cs="Times New Roman"/>
                <w:b/>
                <w:sz w:val="20"/>
                <w:szCs w:val="20"/>
              </w:rPr>
              <w:t xml:space="preserve">, </w:t>
            </w:r>
            <w:r w:rsidRPr="00026895">
              <w:rPr>
                <w:rFonts w:ascii="Times New Roman" w:eastAsia="Times New Roman" w:hAnsi="Times New Roman" w:cs="Times New Roman"/>
                <w:sz w:val="20"/>
                <w:szCs w:val="20"/>
              </w:rPr>
              <w:t>часов</w:t>
            </w:r>
          </w:p>
        </w:tc>
        <w:tc>
          <w:tcPr>
            <w:tcW w:w="1984" w:type="dxa"/>
            <w:vMerge w:val="restart"/>
            <w:vAlign w:val="center"/>
          </w:tcPr>
          <w:p w:rsidR="00026895" w:rsidRPr="00026895" w:rsidRDefault="00026895" w:rsidP="00026895">
            <w:pPr>
              <w:widowControl w:val="0"/>
              <w:contextualSpacing/>
              <w:jc w:val="center"/>
              <w:rPr>
                <w:rFonts w:ascii="Times New Roman" w:eastAsia="Times New Roman" w:hAnsi="Times New Roman" w:cs="Times New Roman"/>
                <w:b/>
                <w:sz w:val="20"/>
                <w:szCs w:val="20"/>
              </w:rPr>
            </w:pPr>
            <w:proofErr w:type="gramStart"/>
            <w:r w:rsidRPr="00026895">
              <w:rPr>
                <w:rFonts w:ascii="Times New Roman" w:eastAsia="Times New Roman" w:hAnsi="Times New Roman" w:cs="Times New Roman"/>
                <w:b/>
                <w:sz w:val="20"/>
                <w:szCs w:val="20"/>
              </w:rPr>
              <w:t>Производственная</w:t>
            </w:r>
            <w:proofErr w:type="gramEnd"/>
            <w:r w:rsidRPr="00026895">
              <w:rPr>
                <w:rFonts w:ascii="Times New Roman" w:eastAsia="Times New Roman" w:hAnsi="Times New Roman" w:cs="Times New Roman"/>
                <w:b/>
                <w:sz w:val="20"/>
                <w:szCs w:val="20"/>
              </w:rPr>
              <w:t xml:space="preserve"> (по профилю специальности)</w:t>
            </w:r>
          </w:p>
          <w:p w:rsidR="00026895" w:rsidRPr="00026895" w:rsidRDefault="00026895" w:rsidP="00026895">
            <w:pPr>
              <w:widowControl w:val="0"/>
              <w:ind w:left="72"/>
              <w:contextualSpacing/>
              <w:jc w:val="center"/>
              <w:rPr>
                <w:rFonts w:ascii="Times New Roman" w:eastAsia="Times New Roman" w:hAnsi="Times New Roman" w:cs="Times New Roman"/>
                <w:sz w:val="20"/>
                <w:szCs w:val="20"/>
              </w:rPr>
            </w:pPr>
            <w:r w:rsidRPr="00026895">
              <w:rPr>
                <w:rFonts w:ascii="Times New Roman" w:eastAsia="Times New Roman" w:hAnsi="Times New Roman" w:cs="Times New Roman"/>
                <w:sz w:val="20"/>
                <w:szCs w:val="20"/>
              </w:rPr>
              <w:t>часов</w:t>
            </w:r>
          </w:p>
          <w:p w:rsidR="00026895" w:rsidRPr="00026895" w:rsidRDefault="00026895" w:rsidP="00026895">
            <w:pPr>
              <w:widowControl w:val="0"/>
              <w:suppressAutoHyphens/>
              <w:jc w:val="center"/>
              <w:rPr>
                <w:rFonts w:ascii="Times New Roman" w:eastAsia="Times New Roman" w:hAnsi="Times New Roman" w:cs="Times New Roman"/>
                <w:b/>
                <w:sz w:val="20"/>
                <w:szCs w:val="20"/>
              </w:rPr>
            </w:pPr>
          </w:p>
        </w:tc>
      </w:tr>
      <w:tr w:rsidR="00026895" w:rsidRPr="00026895" w:rsidTr="00026895">
        <w:tc>
          <w:tcPr>
            <w:tcW w:w="1380" w:type="dxa"/>
            <w:vMerge/>
          </w:tcPr>
          <w:p w:rsidR="00026895" w:rsidRPr="00026895" w:rsidRDefault="00026895" w:rsidP="00026895">
            <w:pPr>
              <w:spacing w:after="200" w:line="276" w:lineRule="auto"/>
              <w:rPr>
                <w:rFonts w:ascii="Calibri" w:eastAsia="Times New Roman" w:hAnsi="Calibri" w:cs="Times New Roman"/>
                <w:sz w:val="20"/>
                <w:szCs w:val="20"/>
              </w:rPr>
            </w:pPr>
          </w:p>
        </w:tc>
        <w:tc>
          <w:tcPr>
            <w:tcW w:w="2972" w:type="dxa"/>
            <w:vMerge/>
          </w:tcPr>
          <w:p w:rsidR="00026895" w:rsidRPr="00026895" w:rsidRDefault="00026895" w:rsidP="00026895">
            <w:pPr>
              <w:spacing w:after="200" w:line="276" w:lineRule="auto"/>
              <w:rPr>
                <w:rFonts w:ascii="Calibri" w:eastAsia="Times New Roman" w:hAnsi="Calibri" w:cs="Times New Roman"/>
                <w:sz w:val="20"/>
                <w:szCs w:val="20"/>
              </w:rPr>
            </w:pPr>
          </w:p>
        </w:tc>
        <w:tc>
          <w:tcPr>
            <w:tcW w:w="1417" w:type="dxa"/>
            <w:vMerge/>
          </w:tcPr>
          <w:p w:rsidR="00026895" w:rsidRPr="00026895" w:rsidRDefault="00026895" w:rsidP="00026895">
            <w:pPr>
              <w:spacing w:after="200" w:line="276" w:lineRule="auto"/>
              <w:rPr>
                <w:rFonts w:ascii="Calibri" w:eastAsia="Times New Roman" w:hAnsi="Calibri" w:cs="Times New Roman"/>
                <w:sz w:val="20"/>
                <w:szCs w:val="20"/>
              </w:rPr>
            </w:pPr>
          </w:p>
        </w:tc>
        <w:tc>
          <w:tcPr>
            <w:tcW w:w="993" w:type="dxa"/>
            <w:vAlign w:val="center"/>
          </w:tcPr>
          <w:p w:rsidR="00026895" w:rsidRPr="00026895" w:rsidRDefault="00026895" w:rsidP="00026895">
            <w:pPr>
              <w:widowControl w:val="0"/>
              <w:suppressAutoHyphens/>
              <w:jc w:val="center"/>
              <w:rPr>
                <w:rFonts w:ascii="Times New Roman" w:eastAsia="Times New Roman" w:hAnsi="Times New Roman" w:cs="Times New Roman"/>
                <w:b/>
                <w:sz w:val="20"/>
                <w:szCs w:val="20"/>
              </w:rPr>
            </w:pPr>
            <w:r w:rsidRPr="00026895">
              <w:rPr>
                <w:rFonts w:ascii="Times New Roman" w:eastAsia="Times New Roman" w:hAnsi="Times New Roman" w:cs="Times New Roman"/>
                <w:b/>
                <w:sz w:val="20"/>
                <w:szCs w:val="20"/>
              </w:rPr>
              <w:t>Аудиторная нагрузка,</w:t>
            </w:r>
          </w:p>
          <w:p w:rsidR="00026895" w:rsidRPr="00026895" w:rsidRDefault="00026895" w:rsidP="00026895">
            <w:pPr>
              <w:widowControl w:val="0"/>
              <w:suppressAutoHyphens/>
              <w:jc w:val="center"/>
              <w:rPr>
                <w:rFonts w:ascii="Times New Roman" w:eastAsia="Times New Roman" w:hAnsi="Times New Roman" w:cs="Times New Roman"/>
                <w:i/>
                <w:sz w:val="20"/>
                <w:szCs w:val="20"/>
              </w:rPr>
            </w:pPr>
            <w:r w:rsidRPr="00026895">
              <w:rPr>
                <w:rFonts w:ascii="Times New Roman" w:eastAsia="Times New Roman" w:hAnsi="Times New Roman" w:cs="Times New Roman"/>
                <w:sz w:val="20"/>
                <w:szCs w:val="20"/>
              </w:rPr>
              <w:t>часов</w:t>
            </w:r>
          </w:p>
        </w:tc>
        <w:tc>
          <w:tcPr>
            <w:tcW w:w="1700" w:type="dxa"/>
            <w:gridSpan w:val="2"/>
            <w:vAlign w:val="center"/>
          </w:tcPr>
          <w:p w:rsidR="00026895" w:rsidRPr="00026895" w:rsidRDefault="00026895" w:rsidP="00026895">
            <w:pPr>
              <w:widowControl w:val="0"/>
              <w:suppressAutoHyphens/>
              <w:jc w:val="center"/>
              <w:rPr>
                <w:rFonts w:ascii="Times New Roman" w:eastAsia="Times New Roman" w:hAnsi="Times New Roman" w:cs="Times New Roman"/>
                <w:sz w:val="20"/>
                <w:szCs w:val="20"/>
              </w:rPr>
            </w:pPr>
            <w:r w:rsidRPr="00026895">
              <w:rPr>
                <w:rFonts w:ascii="Times New Roman" w:eastAsia="Times New Roman" w:hAnsi="Times New Roman" w:cs="Times New Roman"/>
                <w:b/>
                <w:sz w:val="20"/>
                <w:szCs w:val="20"/>
              </w:rPr>
              <w:t xml:space="preserve">в </w:t>
            </w:r>
            <w:proofErr w:type="spellStart"/>
            <w:r w:rsidRPr="00026895">
              <w:rPr>
                <w:rFonts w:ascii="Times New Roman" w:eastAsia="Times New Roman" w:hAnsi="Times New Roman" w:cs="Times New Roman"/>
                <w:b/>
                <w:sz w:val="20"/>
                <w:szCs w:val="20"/>
              </w:rPr>
              <w:t>т.ч</w:t>
            </w:r>
            <w:proofErr w:type="spellEnd"/>
            <w:r w:rsidRPr="00026895">
              <w:rPr>
                <w:rFonts w:ascii="Times New Roman" w:eastAsia="Times New Roman" w:hAnsi="Times New Roman" w:cs="Times New Roman"/>
                <w:b/>
                <w:sz w:val="20"/>
                <w:szCs w:val="20"/>
              </w:rPr>
              <w:t xml:space="preserve">. лабораторные занятия и практические занятия, </w:t>
            </w:r>
            <w:r w:rsidRPr="00026895">
              <w:rPr>
                <w:rFonts w:ascii="Times New Roman" w:eastAsia="Times New Roman" w:hAnsi="Times New Roman" w:cs="Times New Roman"/>
                <w:sz w:val="20"/>
                <w:szCs w:val="20"/>
              </w:rPr>
              <w:t>час.</w:t>
            </w:r>
          </w:p>
        </w:tc>
        <w:tc>
          <w:tcPr>
            <w:tcW w:w="1419" w:type="dxa"/>
            <w:vAlign w:val="center"/>
          </w:tcPr>
          <w:p w:rsidR="00026895" w:rsidRPr="00026895" w:rsidRDefault="00026895" w:rsidP="00026895">
            <w:pPr>
              <w:widowControl w:val="0"/>
              <w:suppressAutoHyphens/>
              <w:jc w:val="center"/>
              <w:rPr>
                <w:rFonts w:ascii="Times New Roman" w:eastAsia="Times New Roman" w:hAnsi="Times New Roman" w:cs="Times New Roman"/>
                <w:i/>
                <w:sz w:val="20"/>
                <w:szCs w:val="20"/>
              </w:rPr>
            </w:pPr>
            <w:r w:rsidRPr="00026895">
              <w:rPr>
                <w:rFonts w:ascii="Times New Roman" w:eastAsia="Times New Roman" w:hAnsi="Times New Roman" w:cs="Times New Roman"/>
                <w:b/>
                <w:sz w:val="20"/>
                <w:szCs w:val="20"/>
              </w:rPr>
              <w:t xml:space="preserve">в </w:t>
            </w:r>
            <w:proofErr w:type="spellStart"/>
            <w:r w:rsidRPr="00026895">
              <w:rPr>
                <w:rFonts w:ascii="Times New Roman" w:eastAsia="Times New Roman" w:hAnsi="Times New Roman" w:cs="Times New Roman"/>
                <w:b/>
                <w:sz w:val="20"/>
                <w:szCs w:val="20"/>
              </w:rPr>
              <w:t>т.ч</w:t>
            </w:r>
            <w:proofErr w:type="spellEnd"/>
            <w:r w:rsidRPr="00026895">
              <w:rPr>
                <w:rFonts w:ascii="Times New Roman" w:eastAsia="Times New Roman" w:hAnsi="Times New Roman" w:cs="Times New Roman"/>
                <w:b/>
                <w:sz w:val="20"/>
                <w:szCs w:val="20"/>
              </w:rPr>
              <w:t xml:space="preserve">., курсовая работа (проект), </w:t>
            </w:r>
            <w:r w:rsidRPr="00026895">
              <w:rPr>
                <w:rFonts w:ascii="Times New Roman" w:eastAsia="Times New Roman" w:hAnsi="Times New Roman" w:cs="Times New Roman"/>
                <w:sz w:val="20"/>
                <w:szCs w:val="20"/>
              </w:rPr>
              <w:t>час.</w:t>
            </w:r>
          </w:p>
        </w:tc>
        <w:tc>
          <w:tcPr>
            <w:tcW w:w="1276" w:type="dxa"/>
            <w:vAlign w:val="center"/>
          </w:tcPr>
          <w:p w:rsidR="00026895" w:rsidRPr="00026895" w:rsidRDefault="00026895" w:rsidP="00026895">
            <w:pPr>
              <w:widowControl w:val="0"/>
              <w:suppressAutoHyphens/>
              <w:jc w:val="center"/>
              <w:rPr>
                <w:rFonts w:ascii="Times New Roman" w:eastAsia="Times New Roman" w:hAnsi="Times New Roman" w:cs="Times New Roman"/>
                <w:b/>
                <w:sz w:val="20"/>
                <w:szCs w:val="20"/>
              </w:rPr>
            </w:pPr>
            <w:r w:rsidRPr="00026895">
              <w:rPr>
                <w:rFonts w:ascii="Times New Roman" w:eastAsia="Times New Roman" w:hAnsi="Times New Roman" w:cs="Times New Roman"/>
                <w:b/>
                <w:sz w:val="20"/>
                <w:szCs w:val="20"/>
              </w:rPr>
              <w:t>Всего,</w:t>
            </w:r>
          </w:p>
          <w:p w:rsidR="00026895" w:rsidRPr="00026895" w:rsidRDefault="00026895" w:rsidP="00026895">
            <w:pPr>
              <w:widowControl w:val="0"/>
              <w:suppressAutoHyphens/>
              <w:jc w:val="center"/>
              <w:rPr>
                <w:rFonts w:ascii="Times New Roman" w:eastAsia="Times New Roman" w:hAnsi="Times New Roman" w:cs="Times New Roman"/>
                <w:b/>
                <w:i/>
                <w:sz w:val="20"/>
                <w:szCs w:val="20"/>
              </w:rPr>
            </w:pPr>
            <w:r w:rsidRPr="00026895">
              <w:rPr>
                <w:rFonts w:ascii="Times New Roman" w:eastAsia="Times New Roman" w:hAnsi="Times New Roman" w:cs="Times New Roman"/>
                <w:sz w:val="20"/>
                <w:szCs w:val="20"/>
              </w:rPr>
              <w:t>часов</w:t>
            </w:r>
          </w:p>
        </w:tc>
        <w:tc>
          <w:tcPr>
            <w:tcW w:w="1280" w:type="dxa"/>
            <w:vAlign w:val="center"/>
          </w:tcPr>
          <w:p w:rsidR="00026895" w:rsidRPr="00026895" w:rsidRDefault="00026895" w:rsidP="00026895">
            <w:pPr>
              <w:widowControl w:val="0"/>
              <w:suppressAutoHyphens/>
              <w:jc w:val="center"/>
              <w:rPr>
                <w:rFonts w:ascii="Times New Roman" w:eastAsia="Times New Roman" w:hAnsi="Times New Roman" w:cs="Times New Roman"/>
                <w:i/>
                <w:sz w:val="20"/>
                <w:szCs w:val="20"/>
              </w:rPr>
            </w:pPr>
            <w:r w:rsidRPr="00026895">
              <w:rPr>
                <w:rFonts w:ascii="Times New Roman" w:eastAsia="Times New Roman" w:hAnsi="Times New Roman" w:cs="Times New Roman"/>
                <w:b/>
                <w:sz w:val="20"/>
                <w:szCs w:val="20"/>
              </w:rPr>
              <w:t xml:space="preserve">в </w:t>
            </w:r>
            <w:proofErr w:type="spellStart"/>
            <w:r w:rsidRPr="00026895">
              <w:rPr>
                <w:rFonts w:ascii="Times New Roman" w:eastAsia="Times New Roman" w:hAnsi="Times New Roman" w:cs="Times New Roman"/>
                <w:b/>
                <w:sz w:val="20"/>
                <w:szCs w:val="20"/>
              </w:rPr>
              <w:t>т.ч</w:t>
            </w:r>
            <w:proofErr w:type="spellEnd"/>
            <w:r w:rsidRPr="00026895">
              <w:rPr>
                <w:rFonts w:ascii="Times New Roman" w:eastAsia="Times New Roman" w:hAnsi="Times New Roman" w:cs="Times New Roman"/>
                <w:b/>
                <w:sz w:val="20"/>
                <w:szCs w:val="20"/>
              </w:rPr>
              <w:t xml:space="preserve">., промежуточная аттестация и консультация), </w:t>
            </w:r>
            <w:r w:rsidRPr="00026895">
              <w:rPr>
                <w:rFonts w:ascii="Times New Roman" w:eastAsia="Times New Roman" w:hAnsi="Times New Roman" w:cs="Times New Roman"/>
                <w:sz w:val="20"/>
                <w:szCs w:val="20"/>
              </w:rPr>
              <w:t>час.</w:t>
            </w:r>
          </w:p>
        </w:tc>
        <w:tc>
          <w:tcPr>
            <w:tcW w:w="855" w:type="dxa"/>
            <w:vMerge/>
          </w:tcPr>
          <w:p w:rsidR="00026895" w:rsidRPr="00026895" w:rsidRDefault="00026895" w:rsidP="00026895">
            <w:pPr>
              <w:spacing w:after="200" w:line="276" w:lineRule="auto"/>
              <w:rPr>
                <w:rFonts w:ascii="Calibri" w:eastAsia="Times New Roman" w:hAnsi="Calibri" w:cs="Times New Roman"/>
                <w:sz w:val="20"/>
                <w:szCs w:val="20"/>
              </w:rPr>
            </w:pPr>
          </w:p>
        </w:tc>
        <w:tc>
          <w:tcPr>
            <w:tcW w:w="1984" w:type="dxa"/>
            <w:vMerge/>
          </w:tcPr>
          <w:p w:rsidR="00026895" w:rsidRPr="00026895" w:rsidRDefault="00026895" w:rsidP="00026895">
            <w:pPr>
              <w:spacing w:after="200" w:line="276" w:lineRule="auto"/>
              <w:rPr>
                <w:rFonts w:ascii="Calibri" w:eastAsia="Times New Roman" w:hAnsi="Calibri" w:cs="Times New Roman"/>
                <w:sz w:val="20"/>
                <w:szCs w:val="20"/>
              </w:rPr>
            </w:pPr>
          </w:p>
        </w:tc>
      </w:tr>
      <w:tr w:rsidR="00026895" w:rsidRPr="00026895" w:rsidTr="00026895">
        <w:trPr>
          <w:trHeight w:val="267"/>
        </w:trPr>
        <w:tc>
          <w:tcPr>
            <w:tcW w:w="1380" w:type="dxa"/>
          </w:tcPr>
          <w:p w:rsidR="00026895" w:rsidRPr="00026895" w:rsidRDefault="00026895" w:rsidP="00026895">
            <w:pPr>
              <w:spacing w:line="276" w:lineRule="auto"/>
              <w:jc w:val="center"/>
              <w:rPr>
                <w:rFonts w:ascii="Times New Roman" w:eastAsia="Times New Roman" w:hAnsi="Times New Roman" w:cs="Times New Roman"/>
                <w:sz w:val="20"/>
                <w:szCs w:val="20"/>
              </w:rPr>
            </w:pPr>
            <w:r w:rsidRPr="00026895">
              <w:rPr>
                <w:rFonts w:ascii="Times New Roman" w:eastAsia="Times New Roman" w:hAnsi="Times New Roman" w:cs="Times New Roman"/>
                <w:sz w:val="20"/>
                <w:szCs w:val="20"/>
              </w:rPr>
              <w:t>1</w:t>
            </w:r>
          </w:p>
        </w:tc>
        <w:tc>
          <w:tcPr>
            <w:tcW w:w="2972" w:type="dxa"/>
          </w:tcPr>
          <w:p w:rsidR="00026895" w:rsidRPr="00026895" w:rsidRDefault="00026895" w:rsidP="00026895">
            <w:pPr>
              <w:spacing w:line="276" w:lineRule="auto"/>
              <w:jc w:val="center"/>
              <w:rPr>
                <w:rFonts w:ascii="Times New Roman" w:eastAsia="Times New Roman" w:hAnsi="Times New Roman" w:cs="Times New Roman"/>
                <w:sz w:val="20"/>
                <w:szCs w:val="20"/>
              </w:rPr>
            </w:pPr>
            <w:r w:rsidRPr="00026895">
              <w:rPr>
                <w:rFonts w:ascii="Times New Roman" w:eastAsia="Times New Roman" w:hAnsi="Times New Roman" w:cs="Times New Roman"/>
                <w:sz w:val="20"/>
                <w:szCs w:val="20"/>
              </w:rPr>
              <w:t>2</w:t>
            </w:r>
          </w:p>
        </w:tc>
        <w:tc>
          <w:tcPr>
            <w:tcW w:w="1417" w:type="dxa"/>
          </w:tcPr>
          <w:p w:rsidR="00026895" w:rsidRPr="00026895" w:rsidRDefault="00026895" w:rsidP="00026895">
            <w:pPr>
              <w:spacing w:line="276" w:lineRule="auto"/>
              <w:jc w:val="center"/>
              <w:rPr>
                <w:rFonts w:ascii="Times New Roman" w:eastAsia="Times New Roman" w:hAnsi="Times New Roman" w:cs="Times New Roman"/>
                <w:sz w:val="20"/>
                <w:szCs w:val="20"/>
              </w:rPr>
            </w:pPr>
            <w:r w:rsidRPr="00026895">
              <w:rPr>
                <w:rFonts w:ascii="Times New Roman" w:eastAsia="Times New Roman" w:hAnsi="Times New Roman" w:cs="Times New Roman"/>
                <w:sz w:val="20"/>
                <w:szCs w:val="20"/>
              </w:rPr>
              <w:t>3</w:t>
            </w:r>
          </w:p>
        </w:tc>
        <w:tc>
          <w:tcPr>
            <w:tcW w:w="993" w:type="dxa"/>
          </w:tcPr>
          <w:p w:rsidR="00026895" w:rsidRPr="00026895" w:rsidRDefault="00026895" w:rsidP="00026895">
            <w:pPr>
              <w:spacing w:line="276" w:lineRule="auto"/>
              <w:jc w:val="center"/>
              <w:rPr>
                <w:rFonts w:ascii="Times New Roman" w:eastAsia="Times New Roman" w:hAnsi="Times New Roman" w:cs="Times New Roman"/>
                <w:sz w:val="20"/>
                <w:szCs w:val="20"/>
              </w:rPr>
            </w:pPr>
            <w:r w:rsidRPr="00026895">
              <w:rPr>
                <w:rFonts w:ascii="Times New Roman" w:eastAsia="Times New Roman" w:hAnsi="Times New Roman" w:cs="Times New Roman"/>
                <w:sz w:val="20"/>
                <w:szCs w:val="20"/>
              </w:rPr>
              <w:t>4</w:t>
            </w:r>
          </w:p>
        </w:tc>
        <w:tc>
          <w:tcPr>
            <w:tcW w:w="1700" w:type="dxa"/>
            <w:gridSpan w:val="2"/>
          </w:tcPr>
          <w:p w:rsidR="00026895" w:rsidRPr="00026895" w:rsidRDefault="00026895" w:rsidP="00026895">
            <w:pPr>
              <w:spacing w:line="276" w:lineRule="auto"/>
              <w:jc w:val="center"/>
              <w:rPr>
                <w:rFonts w:ascii="Times New Roman" w:eastAsia="Times New Roman" w:hAnsi="Times New Roman" w:cs="Times New Roman"/>
                <w:sz w:val="20"/>
                <w:szCs w:val="20"/>
              </w:rPr>
            </w:pPr>
            <w:r w:rsidRPr="00026895">
              <w:rPr>
                <w:rFonts w:ascii="Times New Roman" w:eastAsia="Times New Roman" w:hAnsi="Times New Roman" w:cs="Times New Roman"/>
                <w:sz w:val="20"/>
                <w:szCs w:val="20"/>
              </w:rPr>
              <w:t>5</w:t>
            </w:r>
          </w:p>
        </w:tc>
        <w:tc>
          <w:tcPr>
            <w:tcW w:w="1419" w:type="dxa"/>
          </w:tcPr>
          <w:p w:rsidR="00026895" w:rsidRPr="00026895" w:rsidRDefault="00026895" w:rsidP="00026895">
            <w:pPr>
              <w:spacing w:line="276" w:lineRule="auto"/>
              <w:jc w:val="center"/>
              <w:rPr>
                <w:rFonts w:ascii="Times New Roman" w:eastAsia="Times New Roman" w:hAnsi="Times New Roman" w:cs="Times New Roman"/>
                <w:sz w:val="20"/>
                <w:szCs w:val="20"/>
              </w:rPr>
            </w:pPr>
            <w:r w:rsidRPr="00026895">
              <w:rPr>
                <w:rFonts w:ascii="Times New Roman" w:eastAsia="Times New Roman" w:hAnsi="Times New Roman" w:cs="Times New Roman"/>
                <w:sz w:val="20"/>
                <w:szCs w:val="20"/>
              </w:rPr>
              <w:t>6</w:t>
            </w:r>
          </w:p>
        </w:tc>
        <w:tc>
          <w:tcPr>
            <w:tcW w:w="1276" w:type="dxa"/>
          </w:tcPr>
          <w:p w:rsidR="00026895" w:rsidRPr="00026895" w:rsidRDefault="00026895" w:rsidP="00026895">
            <w:pPr>
              <w:spacing w:line="276" w:lineRule="auto"/>
              <w:jc w:val="center"/>
              <w:rPr>
                <w:rFonts w:ascii="Times New Roman" w:eastAsia="Times New Roman" w:hAnsi="Times New Roman" w:cs="Times New Roman"/>
                <w:sz w:val="20"/>
                <w:szCs w:val="20"/>
              </w:rPr>
            </w:pPr>
            <w:r w:rsidRPr="00026895">
              <w:rPr>
                <w:rFonts w:ascii="Times New Roman" w:eastAsia="Times New Roman" w:hAnsi="Times New Roman" w:cs="Times New Roman"/>
                <w:sz w:val="20"/>
                <w:szCs w:val="20"/>
              </w:rPr>
              <w:t>7</w:t>
            </w:r>
          </w:p>
        </w:tc>
        <w:tc>
          <w:tcPr>
            <w:tcW w:w="1280" w:type="dxa"/>
          </w:tcPr>
          <w:p w:rsidR="00026895" w:rsidRPr="00026895" w:rsidRDefault="00026895" w:rsidP="00026895">
            <w:pPr>
              <w:spacing w:line="276" w:lineRule="auto"/>
              <w:jc w:val="center"/>
              <w:rPr>
                <w:rFonts w:ascii="Times New Roman" w:eastAsia="Times New Roman" w:hAnsi="Times New Roman" w:cs="Times New Roman"/>
                <w:sz w:val="20"/>
                <w:szCs w:val="20"/>
              </w:rPr>
            </w:pPr>
            <w:r w:rsidRPr="00026895">
              <w:rPr>
                <w:rFonts w:ascii="Times New Roman" w:eastAsia="Times New Roman" w:hAnsi="Times New Roman" w:cs="Times New Roman"/>
                <w:sz w:val="20"/>
                <w:szCs w:val="20"/>
              </w:rPr>
              <w:t>8</w:t>
            </w:r>
          </w:p>
        </w:tc>
        <w:tc>
          <w:tcPr>
            <w:tcW w:w="855" w:type="dxa"/>
          </w:tcPr>
          <w:p w:rsidR="00026895" w:rsidRPr="00026895" w:rsidRDefault="00026895" w:rsidP="00026895">
            <w:pPr>
              <w:spacing w:line="276" w:lineRule="auto"/>
              <w:jc w:val="center"/>
              <w:rPr>
                <w:rFonts w:ascii="Times New Roman" w:eastAsia="Times New Roman" w:hAnsi="Times New Roman" w:cs="Times New Roman"/>
                <w:sz w:val="20"/>
                <w:szCs w:val="20"/>
              </w:rPr>
            </w:pPr>
            <w:r w:rsidRPr="00026895">
              <w:rPr>
                <w:rFonts w:ascii="Times New Roman" w:eastAsia="Times New Roman" w:hAnsi="Times New Roman" w:cs="Times New Roman"/>
                <w:sz w:val="20"/>
                <w:szCs w:val="20"/>
              </w:rPr>
              <w:t>9</w:t>
            </w:r>
          </w:p>
        </w:tc>
        <w:tc>
          <w:tcPr>
            <w:tcW w:w="1984" w:type="dxa"/>
          </w:tcPr>
          <w:p w:rsidR="00026895" w:rsidRPr="00026895" w:rsidRDefault="00026895" w:rsidP="00026895">
            <w:pPr>
              <w:spacing w:line="276" w:lineRule="auto"/>
              <w:jc w:val="center"/>
              <w:rPr>
                <w:rFonts w:ascii="Times New Roman" w:eastAsia="Times New Roman" w:hAnsi="Times New Roman" w:cs="Times New Roman"/>
                <w:sz w:val="20"/>
                <w:szCs w:val="20"/>
              </w:rPr>
            </w:pPr>
            <w:r w:rsidRPr="00026895">
              <w:rPr>
                <w:rFonts w:ascii="Times New Roman" w:eastAsia="Times New Roman" w:hAnsi="Times New Roman" w:cs="Times New Roman"/>
                <w:sz w:val="20"/>
                <w:szCs w:val="20"/>
              </w:rPr>
              <w:t>10</w:t>
            </w:r>
          </w:p>
        </w:tc>
      </w:tr>
      <w:tr w:rsidR="00A44EF5" w:rsidRPr="00026895" w:rsidTr="00496912">
        <w:trPr>
          <w:trHeight w:val="1557"/>
        </w:trPr>
        <w:tc>
          <w:tcPr>
            <w:tcW w:w="1380" w:type="dxa"/>
            <w:vMerge w:val="restart"/>
          </w:tcPr>
          <w:p w:rsidR="00A44EF5" w:rsidRPr="00026895" w:rsidRDefault="00A44EF5" w:rsidP="00026895">
            <w:pPr>
              <w:spacing w:line="276" w:lineRule="auto"/>
              <w:rPr>
                <w:rFonts w:ascii="Times New Roman" w:eastAsia="Times New Roman" w:hAnsi="Times New Roman" w:cs="Times New Roman"/>
                <w:sz w:val="20"/>
                <w:szCs w:val="20"/>
              </w:rPr>
            </w:pPr>
            <w:r w:rsidRPr="00026895">
              <w:rPr>
                <w:rFonts w:ascii="Times New Roman" w:eastAsia="Times New Roman" w:hAnsi="Times New Roman" w:cs="Times New Roman"/>
                <w:b/>
                <w:sz w:val="24"/>
                <w:szCs w:val="20"/>
              </w:rPr>
              <w:t>ПК3.1 -- ПК 3.3</w:t>
            </w:r>
          </w:p>
        </w:tc>
        <w:tc>
          <w:tcPr>
            <w:tcW w:w="2972" w:type="dxa"/>
            <w:shd w:val="clear" w:color="auto" w:fill="auto"/>
          </w:tcPr>
          <w:p w:rsidR="00A44EF5" w:rsidRPr="00026895" w:rsidRDefault="00A44EF5" w:rsidP="00026895">
            <w:pPr>
              <w:spacing w:line="276" w:lineRule="auto"/>
              <w:rPr>
                <w:rFonts w:ascii="Times New Roman" w:eastAsia="Times New Roman" w:hAnsi="Times New Roman" w:cs="Times New Roman"/>
                <w:sz w:val="20"/>
                <w:szCs w:val="20"/>
              </w:rPr>
            </w:pPr>
            <w:r w:rsidRPr="00026895">
              <w:rPr>
                <w:rFonts w:ascii="Times New Roman" w:eastAsia="Times New Roman" w:hAnsi="Times New Roman" w:cs="Times New Roman"/>
                <w:bCs/>
                <w:lang w:eastAsia="ru-RU"/>
              </w:rPr>
              <w:t>Раздел 1. МДК 03.01</w:t>
            </w:r>
            <w:r w:rsidRPr="00026895">
              <w:rPr>
                <w:rFonts w:ascii="Times New Roman" w:eastAsia="Times New Roman" w:hAnsi="Times New Roman" w:cs="Times New Roman"/>
                <w:bCs/>
                <w:lang w:eastAsia="ru-RU"/>
              </w:rPr>
              <w:tab/>
              <w:t>Техническое обслуживание и эксплуатация систем автоматики</w:t>
            </w:r>
          </w:p>
        </w:tc>
        <w:tc>
          <w:tcPr>
            <w:tcW w:w="1417" w:type="dxa"/>
            <w:vMerge w:val="restart"/>
            <w:shd w:val="clear" w:color="auto" w:fill="auto"/>
          </w:tcPr>
          <w:p w:rsidR="00A44EF5" w:rsidRPr="00026895" w:rsidRDefault="00A44EF5" w:rsidP="00026895">
            <w:pPr>
              <w:spacing w:after="200" w:line="276"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140</w:t>
            </w:r>
          </w:p>
        </w:tc>
        <w:tc>
          <w:tcPr>
            <w:tcW w:w="993" w:type="dxa"/>
            <w:shd w:val="clear" w:color="auto" w:fill="auto"/>
          </w:tcPr>
          <w:p w:rsidR="00A44EF5" w:rsidRPr="00026895" w:rsidRDefault="00496912" w:rsidP="00026895">
            <w:pPr>
              <w:spacing w:after="200" w:line="276"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59</w:t>
            </w:r>
          </w:p>
        </w:tc>
        <w:tc>
          <w:tcPr>
            <w:tcW w:w="1700" w:type="dxa"/>
            <w:gridSpan w:val="2"/>
            <w:shd w:val="clear" w:color="auto" w:fill="auto"/>
          </w:tcPr>
          <w:p w:rsidR="00A44EF5" w:rsidRPr="00026895" w:rsidRDefault="00A44EF5" w:rsidP="00026895">
            <w:pPr>
              <w:spacing w:after="200" w:line="276"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12</w:t>
            </w:r>
          </w:p>
        </w:tc>
        <w:tc>
          <w:tcPr>
            <w:tcW w:w="1419" w:type="dxa"/>
            <w:shd w:val="clear" w:color="auto" w:fill="auto"/>
          </w:tcPr>
          <w:p w:rsidR="00A44EF5" w:rsidRPr="00026895" w:rsidRDefault="00A44EF5" w:rsidP="00026895">
            <w:pPr>
              <w:spacing w:after="200" w:line="276" w:lineRule="auto"/>
              <w:jc w:val="center"/>
              <w:rPr>
                <w:rFonts w:ascii="Times New Roman" w:eastAsia="Times New Roman" w:hAnsi="Times New Roman" w:cs="Times New Roman"/>
                <w:b/>
                <w:sz w:val="20"/>
                <w:szCs w:val="20"/>
              </w:rPr>
            </w:pPr>
          </w:p>
        </w:tc>
        <w:tc>
          <w:tcPr>
            <w:tcW w:w="1276" w:type="dxa"/>
            <w:shd w:val="clear" w:color="auto" w:fill="auto"/>
          </w:tcPr>
          <w:p w:rsidR="00A44EF5" w:rsidRPr="00026895" w:rsidRDefault="00496912" w:rsidP="00026895">
            <w:pPr>
              <w:spacing w:after="200" w:line="276"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14</w:t>
            </w:r>
          </w:p>
        </w:tc>
        <w:tc>
          <w:tcPr>
            <w:tcW w:w="1280" w:type="dxa"/>
            <w:shd w:val="clear" w:color="auto" w:fill="auto"/>
          </w:tcPr>
          <w:p w:rsidR="00A44EF5" w:rsidRPr="00026895" w:rsidRDefault="00A44EF5" w:rsidP="00026895">
            <w:pPr>
              <w:spacing w:after="200" w:line="276" w:lineRule="auto"/>
              <w:jc w:val="center"/>
              <w:rPr>
                <w:rFonts w:ascii="Times New Roman" w:eastAsia="Times New Roman" w:hAnsi="Times New Roman" w:cs="Times New Roman"/>
                <w:b/>
                <w:sz w:val="20"/>
                <w:szCs w:val="20"/>
              </w:rPr>
            </w:pPr>
          </w:p>
        </w:tc>
        <w:tc>
          <w:tcPr>
            <w:tcW w:w="855" w:type="dxa"/>
            <w:shd w:val="clear" w:color="auto" w:fill="auto"/>
          </w:tcPr>
          <w:p w:rsidR="00A44EF5" w:rsidRPr="00026895" w:rsidRDefault="00A44EF5" w:rsidP="00026895">
            <w:pPr>
              <w:spacing w:after="200" w:line="276" w:lineRule="auto"/>
              <w:jc w:val="center"/>
              <w:rPr>
                <w:rFonts w:ascii="Times New Roman" w:eastAsia="Times New Roman" w:hAnsi="Times New Roman" w:cs="Times New Roman"/>
                <w:b/>
                <w:sz w:val="20"/>
                <w:szCs w:val="20"/>
              </w:rPr>
            </w:pPr>
          </w:p>
        </w:tc>
        <w:tc>
          <w:tcPr>
            <w:tcW w:w="1984" w:type="dxa"/>
            <w:shd w:val="clear" w:color="auto" w:fill="auto"/>
          </w:tcPr>
          <w:p w:rsidR="00A44EF5" w:rsidRPr="00026895" w:rsidRDefault="00A44EF5" w:rsidP="00026895">
            <w:pPr>
              <w:spacing w:after="200" w:line="276" w:lineRule="auto"/>
              <w:jc w:val="center"/>
              <w:rPr>
                <w:rFonts w:ascii="Times New Roman" w:eastAsia="Times New Roman" w:hAnsi="Times New Roman" w:cs="Times New Roman"/>
                <w:b/>
                <w:sz w:val="20"/>
                <w:szCs w:val="20"/>
              </w:rPr>
            </w:pPr>
          </w:p>
        </w:tc>
      </w:tr>
      <w:tr w:rsidR="00A44EF5" w:rsidRPr="00026895" w:rsidTr="00026895">
        <w:trPr>
          <w:trHeight w:val="1050"/>
        </w:trPr>
        <w:tc>
          <w:tcPr>
            <w:tcW w:w="1380" w:type="dxa"/>
            <w:vMerge/>
          </w:tcPr>
          <w:p w:rsidR="00A44EF5" w:rsidRPr="00026895" w:rsidRDefault="00A44EF5" w:rsidP="00026895">
            <w:pPr>
              <w:spacing w:after="200" w:line="276" w:lineRule="auto"/>
              <w:rPr>
                <w:rFonts w:ascii="Times New Roman" w:eastAsia="Times New Roman" w:hAnsi="Times New Roman" w:cs="Times New Roman"/>
                <w:b/>
                <w:sz w:val="24"/>
                <w:szCs w:val="20"/>
              </w:rPr>
            </w:pPr>
          </w:p>
        </w:tc>
        <w:tc>
          <w:tcPr>
            <w:tcW w:w="2972" w:type="dxa"/>
          </w:tcPr>
          <w:p w:rsidR="00A44EF5" w:rsidRPr="00026895" w:rsidRDefault="00A44EF5" w:rsidP="00026895">
            <w:pPr>
              <w:rPr>
                <w:rFonts w:ascii="Times New Roman" w:eastAsia="Times New Roman" w:hAnsi="Times New Roman" w:cs="Times New Roman"/>
                <w:sz w:val="20"/>
                <w:szCs w:val="20"/>
              </w:rPr>
            </w:pPr>
            <w:r>
              <w:rPr>
                <w:rFonts w:ascii="Times New Roman" w:eastAsia="Times New Roman" w:hAnsi="Times New Roman" w:cs="Times New Roman"/>
                <w:bCs/>
                <w:lang w:eastAsia="ru-RU"/>
              </w:rPr>
              <w:t>Раздел 2. МДК 03.02</w:t>
            </w:r>
            <w:r>
              <w:rPr>
                <w:rFonts w:ascii="Times New Roman" w:eastAsia="Times New Roman" w:hAnsi="Times New Roman" w:cs="Times New Roman"/>
                <w:bCs/>
                <w:lang w:eastAsia="ru-RU"/>
              </w:rPr>
              <w:tab/>
              <w:t>Диагностика и ремонт систем автоматики</w:t>
            </w:r>
          </w:p>
        </w:tc>
        <w:tc>
          <w:tcPr>
            <w:tcW w:w="1417" w:type="dxa"/>
            <w:vMerge/>
          </w:tcPr>
          <w:p w:rsidR="00A44EF5" w:rsidRPr="00026895" w:rsidRDefault="00A44EF5" w:rsidP="00026895">
            <w:pPr>
              <w:spacing w:after="200"/>
              <w:jc w:val="center"/>
              <w:rPr>
                <w:rFonts w:ascii="Times New Roman" w:eastAsia="Times New Roman" w:hAnsi="Times New Roman" w:cs="Times New Roman"/>
                <w:sz w:val="20"/>
                <w:szCs w:val="20"/>
              </w:rPr>
            </w:pPr>
          </w:p>
        </w:tc>
        <w:tc>
          <w:tcPr>
            <w:tcW w:w="993" w:type="dxa"/>
          </w:tcPr>
          <w:p w:rsidR="00A44EF5" w:rsidRPr="00026895" w:rsidRDefault="00496912" w:rsidP="00026895">
            <w:pPr>
              <w:spacing w:after="20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w:t>
            </w:r>
          </w:p>
        </w:tc>
        <w:tc>
          <w:tcPr>
            <w:tcW w:w="1700" w:type="dxa"/>
            <w:gridSpan w:val="2"/>
          </w:tcPr>
          <w:p w:rsidR="00A44EF5" w:rsidRPr="00026895" w:rsidRDefault="00A44EF5" w:rsidP="00026895">
            <w:pPr>
              <w:spacing w:after="20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c>
          <w:tcPr>
            <w:tcW w:w="1419" w:type="dxa"/>
          </w:tcPr>
          <w:p w:rsidR="00A44EF5" w:rsidRPr="00026895" w:rsidRDefault="00A44EF5" w:rsidP="00026895">
            <w:pPr>
              <w:spacing w:after="200"/>
              <w:jc w:val="center"/>
              <w:rPr>
                <w:rFonts w:ascii="Times New Roman" w:eastAsia="Times New Roman" w:hAnsi="Times New Roman" w:cs="Times New Roman"/>
                <w:sz w:val="20"/>
                <w:szCs w:val="20"/>
              </w:rPr>
            </w:pPr>
          </w:p>
        </w:tc>
        <w:tc>
          <w:tcPr>
            <w:tcW w:w="1276" w:type="dxa"/>
          </w:tcPr>
          <w:p w:rsidR="00A44EF5" w:rsidRPr="00026895" w:rsidRDefault="00496912" w:rsidP="00026895">
            <w:pPr>
              <w:spacing w:after="20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p>
        </w:tc>
        <w:tc>
          <w:tcPr>
            <w:tcW w:w="1280" w:type="dxa"/>
          </w:tcPr>
          <w:p w:rsidR="00A44EF5" w:rsidRPr="00026895" w:rsidRDefault="00A44EF5" w:rsidP="00026895">
            <w:pPr>
              <w:spacing w:after="200"/>
              <w:jc w:val="center"/>
              <w:rPr>
                <w:rFonts w:ascii="Times New Roman" w:eastAsia="Times New Roman" w:hAnsi="Times New Roman" w:cs="Times New Roman"/>
                <w:sz w:val="20"/>
                <w:szCs w:val="20"/>
              </w:rPr>
            </w:pPr>
          </w:p>
        </w:tc>
        <w:tc>
          <w:tcPr>
            <w:tcW w:w="855" w:type="dxa"/>
          </w:tcPr>
          <w:p w:rsidR="00A44EF5" w:rsidRPr="00026895" w:rsidRDefault="00A44EF5" w:rsidP="00026895">
            <w:pPr>
              <w:spacing w:after="200"/>
              <w:jc w:val="center"/>
              <w:rPr>
                <w:rFonts w:ascii="Times New Roman" w:eastAsia="Times New Roman" w:hAnsi="Times New Roman" w:cs="Times New Roman"/>
                <w:sz w:val="20"/>
                <w:szCs w:val="20"/>
              </w:rPr>
            </w:pPr>
          </w:p>
        </w:tc>
        <w:tc>
          <w:tcPr>
            <w:tcW w:w="1984" w:type="dxa"/>
          </w:tcPr>
          <w:p w:rsidR="00A44EF5" w:rsidRPr="00026895" w:rsidRDefault="00A44EF5" w:rsidP="00026895">
            <w:pPr>
              <w:spacing w:after="200"/>
              <w:jc w:val="center"/>
              <w:rPr>
                <w:rFonts w:ascii="Times New Roman" w:eastAsia="Times New Roman" w:hAnsi="Times New Roman" w:cs="Times New Roman"/>
                <w:sz w:val="20"/>
                <w:szCs w:val="20"/>
              </w:rPr>
            </w:pPr>
          </w:p>
        </w:tc>
      </w:tr>
      <w:tr w:rsidR="00026895" w:rsidRPr="00026895" w:rsidTr="00026895">
        <w:trPr>
          <w:trHeight w:val="228"/>
        </w:trPr>
        <w:tc>
          <w:tcPr>
            <w:tcW w:w="1380" w:type="dxa"/>
          </w:tcPr>
          <w:p w:rsidR="00026895" w:rsidRPr="00026895" w:rsidRDefault="00026895" w:rsidP="00026895">
            <w:pPr>
              <w:spacing w:line="276" w:lineRule="auto"/>
              <w:rPr>
                <w:rFonts w:ascii="Calibri" w:eastAsia="Times New Roman" w:hAnsi="Calibri" w:cs="Times New Roman"/>
                <w:sz w:val="20"/>
                <w:szCs w:val="20"/>
              </w:rPr>
            </w:pPr>
          </w:p>
        </w:tc>
        <w:tc>
          <w:tcPr>
            <w:tcW w:w="2972" w:type="dxa"/>
          </w:tcPr>
          <w:p w:rsidR="00026895" w:rsidRPr="00026895" w:rsidRDefault="00026895" w:rsidP="00026895">
            <w:pPr>
              <w:ind w:firstLine="34"/>
              <w:jc w:val="both"/>
              <w:rPr>
                <w:rFonts w:ascii="Times New Roman" w:eastAsia="Times New Roman" w:hAnsi="Times New Roman" w:cs="Times New Roman"/>
                <w:b/>
                <w:sz w:val="20"/>
                <w:szCs w:val="20"/>
              </w:rPr>
            </w:pPr>
            <w:r w:rsidRPr="00026895">
              <w:rPr>
                <w:rFonts w:ascii="Times New Roman" w:eastAsia="Times New Roman" w:hAnsi="Times New Roman" w:cs="Times New Roman"/>
                <w:b/>
                <w:sz w:val="20"/>
                <w:szCs w:val="20"/>
              </w:rPr>
              <w:t xml:space="preserve">Учебная </w:t>
            </w:r>
            <w:r w:rsidRPr="00026895">
              <w:rPr>
                <w:rFonts w:ascii="Times New Roman" w:eastAsia="Times New Roman" w:hAnsi="Times New Roman" w:cs="Times New Roman"/>
                <w:b/>
                <w:bCs/>
                <w:sz w:val="20"/>
                <w:szCs w:val="20"/>
              </w:rPr>
              <w:t>практика</w:t>
            </w:r>
          </w:p>
        </w:tc>
        <w:tc>
          <w:tcPr>
            <w:tcW w:w="1417" w:type="dxa"/>
          </w:tcPr>
          <w:p w:rsidR="00026895" w:rsidRPr="00026895" w:rsidRDefault="00A44EF5" w:rsidP="00026895">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72</w:t>
            </w:r>
          </w:p>
        </w:tc>
        <w:tc>
          <w:tcPr>
            <w:tcW w:w="993" w:type="dxa"/>
          </w:tcPr>
          <w:p w:rsidR="00026895" w:rsidRPr="00026895" w:rsidRDefault="00026895" w:rsidP="00026895">
            <w:pPr>
              <w:spacing w:line="276" w:lineRule="auto"/>
              <w:jc w:val="center"/>
              <w:rPr>
                <w:rFonts w:ascii="Times New Roman" w:eastAsia="Times New Roman" w:hAnsi="Times New Roman" w:cs="Times New Roman"/>
                <w:sz w:val="20"/>
                <w:szCs w:val="20"/>
              </w:rPr>
            </w:pPr>
          </w:p>
        </w:tc>
        <w:tc>
          <w:tcPr>
            <w:tcW w:w="1694" w:type="dxa"/>
          </w:tcPr>
          <w:p w:rsidR="00026895" w:rsidRPr="00026895" w:rsidRDefault="00026895" w:rsidP="00026895">
            <w:pPr>
              <w:spacing w:line="276" w:lineRule="auto"/>
              <w:jc w:val="center"/>
              <w:rPr>
                <w:rFonts w:ascii="Times New Roman" w:eastAsia="Times New Roman" w:hAnsi="Times New Roman" w:cs="Times New Roman"/>
                <w:sz w:val="20"/>
                <w:szCs w:val="20"/>
              </w:rPr>
            </w:pPr>
          </w:p>
        </w:tc>
        <w:tc>
          <w:tcPr>
            <w:tcW w:w="1425" w:type="dxa"/>
            <w:gridSpan w:val="2"/>
          </w:tcPr>
          <w:p w:rsidR="00026895" w:rsidRPr="00026895" w:rsidRDefault="00026895" w:rsidP="00026895">
            <w:pPr>
              <w:spacing w:line="276" w:lineRule="auto"/>
              <w:jc w:val="center"/>
              <w:rPr>
                <w:rFonts w:ascii="Times New Roman" w:eastAsia="Times New Roman" w:hAnsi="Times New Roman" w:cs="Times New Roman"/>
                <w:sz w:val="20"/>
                <w:szCs w:val="20"/>
              </w:rPr>
            </w:pPr>
          </w:p>
        </w:tc>
        <w:tc>
          <w:tcPr>
            <w:tcW w:w="1276" w:type="dxa"/>
          </w:tcPr>
          <w:p w:rsidR="00026895" w:rsidRPr="00026895" w:rsidRDefault="00026895" w:rsidP="00026895">
            <w:pPr>
              <w:spacing w:line="276" w:lineRule="auto"/>
              <w:jc w:val="center"/>
              <w:rPr>
                <w:rFonts w:ascii="Times New Roman" w:eastAsia="Times New Roman" w:hAnsi="Times New Roman" w:cs="Times New Roman"/>
                <w:sz w:val="20"/>
                <w:szCs w:val="20"/>
              </w:rPr>
            </w:pPr>
          </w:p>
        </w:tc>
        <w:tc>
          <w:tcPr>
            <w:tcW w:w="1280" w:type="dxa"/>
          </w:tcPr>
          <w:p w:rsidR="00026895" w:rsidRPr="00026895" w:rsidRDefault="00026895" w:rsidP="00026895">
            <w:pPr>
              <w:spacing w:line="276" w:lineRule="auto"/>
              <w:jc w:val="center"/>
              <w:rPr>
                <w:rFonts w:ascii="Times New Roman" w:eastAsia="Times New Roman" w:hAnsi="Times New Roman" w:cs="Times New Roman"/>
                <w:sz w:val="20"/>
                <w:szCs w:val="20"/>
              </w:rPr>
            </w:pPr>
          </w:p>
        </w:tc>
        <w:tc>
          <w:tcPr>
            <w:tcW w:w="855" w:type="dxa"/>
          </w:tcPr>
          <w:p w:rsidR="00026895" w:rsidRPr="00026895" w:rsidRDefault="006A6E0E" w:rsidP="00026895">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72</w:t>
            </w:r>
          </w:p>
        </w:tc>
        <w:tc>
          <w:tcPr>
            <w:tcW w:w="1984" w:type="dxa"/>
          </w:tcPr>
          <w:p w:rsidR="00026895" w:rsidRPr="00026895" w:rsidRDefault="00026895" w:rsidP="00026895">
            <w:pPr>
              <w:jc w:val="center"/>
              <w:rPr>
                <w:rFonts w:ascii="Times New Roman" w:eastAsia="Times New Roman" w:hAnsi="Times New Roman" w:cs="Times New Roman"/>
                <w:b/>
                <w:sz w:val="20"/>
                <w:szCs w:val="20"/>
              </w:rPr>
            </w:pPr>
          </w:p>
        </w:tc>
      </w:tr>
      <w:tr w:rsidR="00026895" w:rsidRPr="00026895" w:rsidTr="00026895">
        <w:trPr>
          <w:trHeight w:val="228"/>
        </w:trPr>
        <w:tc>
          <w:tcPr>
            <w:tcW w:w="1380" w:type="dxa"/>
          </w:tcPr>
          <w:p w:rsidR="00026895" w:rsidRPr="00026895" w:rsidRDefault="00026895" w:rsidP="00026895">
            <w:pPr>
              <w:spacing w:line="276" w:lineRule="auto"/>
              <w:rPr>
                <w:rFonts w:ascii="Calibri" w:eastAsia="Times New Roman" w:hAnsi="Calibri" w:cs="Times New Roman"/>
                <w:sz w:val="20"/>
                <w:szCs w:val="20"/>
              </w:rPr>
            </w:pPr>
          </w:p>
        </w:tc>
        <w:tc>
          <w:tcPr>
            <w:tcW w:w="2972" w:type="dxa"/>
          </w:tcPr>
          <w:p w:rsidR="00026895" w:rsidRPr="00026895" w:rsidRDefault="00026895" w:rsidP="00026895">
            <w:pPr>
              <w:ind w:firstLine="34"/>
              <w:jc w:val="both"/>
              <w:rPr>
                <w:rFonts w:ascii="Times New Roman" w:eastAsia="Times New Roman" w:hAnsi="Times New Roman" w:cs="Times New Roman"/>
                <w:b/>
                <w:sz w:val="20"/>
                <w:szCs w:val="20"/>
              </w:rPr>
            </w:pPr>
            <w:r w:rsidRPr="00026895">
              <w:rPr>
                <w:rFonts w:ascii="Times New Roman" w:eastAsia="Times New Roman" w:hAnsi="Times New Roman" w:cs="Times New Roman"/>
                <w:b/>
                <w:bCs/>
                <w:sz w:val="20"/>
                <w:szCs w:val="20"/>
              </w:rPr>
              <w:t>Производственная практика</w:t>
            </w:r>
          </w:p>
        </w:tc>
        <w:tc>
          <w:tcPr>
            <w:tcW w:w="1417" w:type="dxa"/>
          </w:tcPr>
          <w:p w:rsidR="00026895" w:rsidRPr="00026895" w:rsidRDefault="00A44EF5" w:rsidP="00026895">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108</w:t>
            </w:r>
          </w:p>
        </w:tc>
        <w:tc>
          <w:tcPr>
            <w:tcW w:w="993" w:type="dxa"/>
          </w:tcPr>
          <w:p w:rsidR="00026895" w:rsidRPr="00026895" w:rsidRDefault="00026895" w:rsidP="00026895">
            <w:pPr>
              <w:spacing w:line="276" w:lineRule="auto"/>
              <w:jc w:val="center"/>
              <w:rPr>
                <w:rFonts w:ascii="Times New Roman" w:eastAsia="Times New Roman" w:hAnsi="Times New Roman" w:cs="Times New Roman"/>
                <w:sz w:val="20"/>
                <w:szCs w:val="20"/>
              </w:rPr>
            </w:pPr>
          </w:p>
        </w:tc>
        <w:tc>
          <w:tcPr>
            <w:tcW w:w="1694" w:type="dxa"/>
          </w:tcPr>
          <w:p w:rsidR="00026895" w:rsidRPr="00026895" w:rsidRDefault="00026895" w:rsidP="00026895">
            <w:pPr>
              <w:spacing w:line="276" w:lineRule="auto"/>
              <w:jc w:val="center"/>
              <w:rPr>
                <w:rFonts w:ascii="Times New Roman" w:eastAsia="Times New Roman" w:hAnsi="Times New Roman" w:cs="Times New Roman"/>
                <w:sz w:val="20"/>
                <w:szCs w:val="20"/>
              </w:rPr>
            </w:pPr>
          </w:p>
        </w:tc>
        <w:tc>
          <w:tcPr>
            <w:tcW w:w="1425" w:type="dxa"/>
            <w:gridSpan w:val="2"/>
          </w:tcPr>
          <w:p w:rsidR="00026895" w:rsidRPr="00026895" w:rsidRDefault="00026895" w:rsidP="00026895">
            <w:pPr>
              <w:spacing w:line="276" w:lineRule="auto"/>
              <w:jc w:val="center"/>
              <w:rPr>
                <w:rFonts w:ascii="Times New Roman" w:eastAsia="Times New Roman" w:hAnsi="Times New Roman" w:cs="Times New Roman"/>
                <w:sz w:val="20"/>
                <w:szCs w:val="20"/>
              </w:rPr>
            </w:pPr>
          </w:p>
        </w:tc>
        <w:tc>
          <w:tcPr>
            <w:tcW w:w="1276" w:type="dxa"/>
          </w:tcPr>
          <w:p w:rsidR="00026895" w:rsidRPr="00026895" w:rsidRDefault="00026895" w:rsidP="00026895">
            <w:pPr>
              <w:spacing w:line="276" w:lineRule="auto"/>
              <w:jc w:val="center"/>
              <w:rPr>
                <w:rFonts w:ascii="Times New Roman" w:eastAsia="Times New Roman" w:hAnsi="Times New Roman" w:cs="Times New Roman"/>
                <w:sz w:val="20"/>
                <w:szCs w:val="20"/>
              </w:rPr>
            </w:pPr>
          </w:p>
        </w:tc>
        <w:tc>
          <w:tcPr>
            <w:tcW w:w="1280" w:type="dxa"/>
          </w:tcPr>
          <w:p w:rsidR="00026895" w:rsidRPr="00026895" w:rsidRDefault="00026895" w:rsidP="00026895">
            <w:pPr>
              <w:spacing w:line="276" w:lineRule="auto"/>
              <w:jc w:val="center"/>
              <w:rPr>
                <w:rFonts w:ascii="Times New Roman" w:eastAsia="Times New Roman" w:hAnsi="Times New Roman" w:cs="Times New Roman"/>
                <w:sz w:val="20"/>
                <w:szCs w:val="20"/>
              </w:rPr>
            </w:pPr>
          </w:p>
        </w:tc>
        <w:tc>
          <w:tcPr>
            <w:tcW w:w="855" w:type="dxa"/>
          </w:tcPr>
          <w:p w:rsidR="00026895" w:rsidRPr="00026895" w:rsidRDefault="00026895" w:rsidP="00026895">
            <w:pPr>
              <w:spacing w:line="276" w:lineRule="auto"/>
              <w:jc w:val="center"/>
              <w:rPr>
                <w:rFonts w:ascii="Times New Roman" w:eastAsia="Times New Roman" w:hAnsi="Times New Roman" w:cs="Times New Roman"/>
                <w:sz w:val="20"/>
                <w:szCs w:val="20"/>
              </w:rPr>
            </w:pPr>
          </w:p>
        </w:tc>
        <w:tc>
          <w:tcPr>
            <w:tcW w:w="1984" w:type="dxa"/>
          </w:tcPr>
          <w:p w:rsidR="00026895" w:rsidRPr="00026895" w:rsidRDefault="006A6E0E" w:rsidP="00026895">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108</w:t>
            </w:r>
          </w:p>
        </w:tc>
      </w:tr>
      <w:tr w:rsidR="00A44EF5" w:rsidRPr="00026895" w:rsidTr="00026895">
        <w:trPr>
          <w:trHeight w:val="228"/>
        </w:trPr>
        <w:tc>
          <w:tcPr>
            <w:tcW w:w="1380" w:type="dxa"/>
          </w:tcPr>
          <w:p w:rsidR="00A44EF5" w:rsidRPr="00026895" w:rsidRDefault="00A44EF5" w:rsidP="00026895">
            <w:pPr>
              <w:spacing w:line="276" w:lineRule="auto"/>
              <w:rPr>
                <w:rFonts w:ascii="Calibri" w:eastAsia="Times New Roman" w:hAnsi="Calibri" w:cs="Times New Roman"/>
                <w:sz w:val="20"/>
                <w:szCs w:val="20"/>
              </w:rPr>
            </w:pPr>
          </w:p>
        </w:tc>
        <w:tc>
          <w:tcPr>
            <w:tcW w:w="2972" w:type="dxa"/>
          </w:tcPr>
          <w:p w:rsidR="00A44EF5" w:rsidRPr="00026895" w:rsidRDefault="00A44EF5" w:rsidP="00026895">
            <w:pPr>
              <w:ind w:firstLine="34"/>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Промежуточная аттестация</w:t>
            </w:r>
          </w:p>
        </w:tc>
        <w:tc>
          <w:tcPr>
            <w:tcW w:w="1417" w:type="dxa"/>
          </w:tcPr>
          <w:p w:rsidR="00A44EF5" w:rsidRDefault="00A44EF5" w:rsidP="00026895">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993" w:type="dxa"/>
          </w:tcPr>
          <w:p w:rsidR="00A44EF5" w:rsidRPr="00026895" w:rsidRDefault="00A44EF5" w:rsidP="00026895">
            <w:pPr>
              <w:spacing w:line="276" w:lineRule="auto"/>
              <w:jc w:val="center"/>
              <w:rPr>
                <w:rFonts w:ascii="Times New Roman" w:eastAsia="Times New Roman" w:hAnsi="Times New Roman" w:cs="Times New Roman"/>
                <w:sz w:val="20"/>
                <w:szCs w:val="20"/>
              </w:rPr>
            </w:pPr>
          </w:p>
        </w:tc>
        <w:tc>
          <w:tcPr>
            <w:tcW w:w="1694" w:type="dxa"/>
          </w:tcPr>
          <w:p w:rsidR="00A44EF5" w:rsidRPr="00026895" w:rsidRDefault="00A44EF5" w:rsidP="00026895">
            <w:pPr>
              <w:spacing w:line="276" w:lineRule="auto"/>
              <w:jc w:val="center"/>
              <w:rPr>
                <w:rFonts w:ascii="Times New Roman" w:eastAsia="Times New Roman" w:hAnsi="Times New Roman" w:cs="Times New Roman"/>
                <w:sz w:val="20"/>
                <w:szCs w:val="20"/>
              </w:rPr>
            </w:pPr>
          </w:p>
        </w:tc>
        <w:tc>
          <w:tcPr>
            <w:tcW w:w="1425" w:type="dxa"/>
            <w:gridSpan w:val="2"/>
          </w:tcPr>
          <w:p w:rsidR="00A44EF5" w:rsidRPr="00026895" w:rsidRDefault="00A44EF5" w:rsidP="00026895">
            <w:pPr>
              <w:spacing w:line="276" w:lineRule="auto"/>
              <w:jc w:val="center"/>
              <w:rPr>
                <w:rFonts w:ascii="Times New Roman" w:eastAsia="Times New Roman" w:hAnsi="Times New Roman" w:cs="Times New Roman"/>
                <w:sz w:val="20"/>
                <w:szCs w:val="20"/>
              </w:rPr>
            </w:pPr>
          </w:p>
        </w:tc>
        <w:tc>
          <w:tcPr>
            <w:tcW w:w="1276" w:type="dxa"/>
          </w:tcPr>
          <w:p w:rsidR="00A44EF5" w:rsidRPr="00026895" w:rsidRDefault="00A44EF5" w:rsidP="00026895">
            <w:pPr>
              <w:spacing w:line="276" w:lineRule="auto"/>
              <w:jc w:val="center"/>
              <w:rPr>
                <w:rFonts w:ascii="Times New Roman" w:eastAsia="Times New Roman" w:hAnsi="Times New Roman" w:cs="Times New Roman"/>
                <w:sz w:val="20"/>
                <w:szCs w:val="20"/>
              </w:rPr>
            </w:pPr>
          </w:p>
        </w:tc>
        <w:tc>
          <w:tcPr>
            <w:tcW w:w="1280" w:type="dxa"/>
          </w:tcPr>
          <w:p w:rsidR="00A44EF5" w:rsidRPr="00026895" w:rsidRDefault="00496912" w:rsidP="00026895">
            <w:pPr>
              <w:spacing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855" w:type="dxa"/>
          </w:tcPr>
          <w:p w:rsidR="00A44EF5" w:rsidRPr="00026895" w:rsidRDefault="00A44EF5" w:rsidP="00026895">
            <w:pPr>
              <w:spacing w:line="276" w:lineRule="auto"/>
              <w:jc w:val="center"/>
              <w:rPr>
                <w:rFonts w:ascii="Times New Roman" w:eastAsia="Times New Roman" w:hAnsi="Times New Roman" w:cs="Times New Roman"/>
                <w:sz w:val="20"/>
                <w:szCs w:val="20"/>
              </w:rPr>
            </w:pPr>
          </w:p>
        </w:tc>
        <w:tc>
          <w:tcPr>
            <w:tcW w:w="1984" w:type="dxa"/>
          </w:tcPr>
          <w:p w:rsidR="00A44EF5" w:rsidRDefault="00A44EF5" w:rsidP="00026895">
            <w:pPr>
              <w:jc w:val="center"/>
              <w:rPr>
                <w:rFonts w:ascii="Times New Roman" w:eastAsia="Times New Roman" w:hAnsi="Times New Roman" w:cs="Times New Roman"/>
                <w:b/>
                <w:sz w:val="20"/>
                <w:szCs w:val="20"/>
              </w:rPr>
            </w:pPr>
          </w:p>
        </w:tc>
      </w:tr>
      <w:tr w:rsidR="00026895" w:rsidRPr="00026895" w:rsidTr="00026895">
        <w:trPr>
          <w:trHeight w:val="211"/>
        </w:trPr>
        <w:tc>
          <w:tcPr>
            <w:tcW w:w="1380" w:type="dxa"/>
          </w:tcPr>
          <w:p w:rsidR="00026895" w:rsidRPr="00026895" w:rsidRDefault="00026895" w:rsidP="00026895">
            <w:pPr>
              <w:spacing w:line="276" w:lineRule="auto"/>
              <w:rPr>
                <w:rFonts w:ascii="Calibri" w:eastAsia="Times New Roman" w:hAnsi="Calibri" w:cs="Times New Roman"/>
                <w:sz w:val="20"/>
                <w:szCs w:val="20"/>
              </w:rPr>
            </w:pPr>
          </w:p>
        </w:tc>
        <w:tc>
          <w:tcPr>
            <w:tcW w:w="2972" w:type="dxa"/>
          </w:tcPr>
          <w:p w:rsidR="00026895" w:rsidRPr="00026895" w:rsidRDefault="00026895" w:rsidP="00026895">
            <w:pPr>
              <w:spacing w:line="276" w:lineRule="auto"/>
              <w:rPr>
                <w:rFonts w:ascii="Times New Roman" w:eastAsia="Times New Roman" w:hAnsi="Times New Roman" w:cs="Times New Roman"/>
                <w:b/>
                <w:sz w:val="20"/>
                <w:szCs w:val="20"/>
              </w:rPr>
            </w:pPr>
            <w:r w:rsidRPr="00026895">
              <w:rPr>
                <w:rFonts w:ascii="Times New Roman" w:eastAsia="Times New Roman" w:hAnsi="Times New Roman" w:cs="Times New Roman"/>
                <w:b/>
                <w:sz w:val="20"/>
                <w:szCs w:val="20"/>
              </w:rPr>
              <w:t>Всего</w:t>
            </w:r>
          </w:p>
        </w:tc>
        <w:tc>
          <w:tcPr>
            <w:tcW w:w="1417" w:type="dxa"/>
          </w:tcPr>
          <w:p w:rsidR="00026895" w:rsidRPr="00026895" w:rsidRDefault="00A44EF5" w:rsidP="00A44EF5">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338</w:t>
            </w:r>
          </w:p>
        </w:tc>
        <w:tc>
          <w:tcPr>
            <w:tcW w:w="993" w:type="dxa"/>
          </w:tcPr>
          <w:p w:rsidR="00026895" w:rsidRPr="00026895" w:rsidRDefault="00026895" w:rsidP="00026895">
            <w:pPr>
              <w:jc w:val="center"/>
              <w:rPr>
                <w:rFonts w:ascii="Times New Roman" w:eastAsia="Times New Roman" w:hAnsi="Times New Roman" w:cs="Times New Roman"/>
                <w:b/>
                <w:sz w:val="20"/>
                <w:szCs w:val="20"/>
              </w:rPr>
            </w:pPr>
          </w:p>
        </w:tc>
        <w:tc>
          <w:tcPr>
            <w:tcW w:w="1700" w:type="dxa"/>
            <w:gridSpan w:val="2"/>
          </w:tcPr>
          <w:p w:rsidR="00026895" w:rsidRPr="00026895" w:rsidRDefault="00026895" w:rsidP="00026895">
            <w:pPr>
              <w:jc w:val="center"/>
              <w:rPr>
                <w:rFonts w:ascii="Times New Roman" w:eastAsia="Times New Roman" w:hAnsi="Times New Roman" w:cs="Times New Roman"/>
                <w:b/>
                <w:sz w:val="20"/>
                <w:szCs w:val="20"/>
              </w:rPr>
            </w:pPr>
          </w:p>
        </w:tc>
        <w:tc>
          <w:tcPr>
            <w:tcW w:w="1419" w:type="dxa"/>
          </w:tcPr>
          <w:p w:rsidR="00026895" w:rsidRPr="00026895" w:rsidRDefault="00026895" w:rsidP="00026895">
            <w:pPr>
              <w:jc w:val="center"/>
              <w:rPr>
                <w:rFonts w:ascii="Times New Roman" w:eastAsia="Times New Roman" w:hAnsi="Times New Roman" w:cs="Times New Roman"/>
                <w:b/>
                <w:sz w:val="20"/>
                <w:szCs w:val="20"/>
              </w:rPr>
            </w:pPr>
          </w:p>
        </w:tc>
        <w:tc>
          <w:tcPr>
            <w:tcW w:w="1276" w:type="dxa"/>
          </w:tcPr>
          <w:p w:rsidR="00026895" w:rsidRPr="00026895" w:rsidRDefault="00026895" w:rsidP="00026895">
            <w:pPr>
              <w:jc w:val="center"/>
              <w:rPr>
                <w:rFonts w:ascii="Times New Roman" w:eastAsia="Times New Roman" w:hAnsi="Times New Roman" w:cs="Times New Roman"/>
                <w:b/>
                <w:sz w:val="20"/>
                <w:szCs w:val="20"/>
              </w:rPr>
            </w:pPr>
          </w:p>
        </w:tc>
        <w:tc>
          <w:tcPr>
            <w:tcW w:w="1280" w:type="dxa"/>
          </w:tcPr>
          <w:p w:rsidR="00026895" w:rsidRPr="00026895" w:rsidRDefault="00026895" w:rsidP="00026895">
            <w:pPr>
              <w:jc w:val="center"/>
              <w:rPr>
                <w:rFonts w:ascii="Times New Roman" w:eastAsia="Times New Roman" w:hAnsi="Times New Roman" w:cs="Times New Roman"/>
                <w:b/>
                <w:sz w:val="20"/>
                <w:szCs w:val="20"/>
              </w:rPr>
            </w:pPr>
          </w:p>
        </w:tc>
        <w:tc>
          <w:tcPr>
            <w:tcW w:w="855" w:type="dxa"/>
          </w:tcPr>
          <w:p w:rsidR="00026895" w:rsidRPr="00026895" w:rsidRDefault="00026895" w:rsidP="00026895">
            <w:pPr>
              <w:jc w:val="center"/>
              <w:rPr>
                <w:rFonts w:ascii="Times New Roman" w:eastAsia="Times New Roman" w:hAnsi="Times New Roman" w:cs="Times New Roman"/>
                <w:b/>
                <w:sz w:val="20"/>
                <w:szCs w:val="20"/>
              </w:rPr>
            </w:pPr>
          </w:p>
        </w:tc>
        <w:tc>
          <w:tcPr>
            <w:tcW w:w="1984" w:type="dxa"/>
          </w:tcPr>
          <w:p w:rsidR="00026895" w:rsidRPr="00026895" w:rsidRDefault="00026895" w:rsidP="00026895">
            <w:pPr>
              <w:jc w:val="center"/>
              <w:rPr>
                <w:rFonts w:ascii="Times New Roman" w:eastAsia="Times New Roman" w:hAnsi="Times New Roman" w:cs="Times New Roman"/>
                <w:b/>
                <w:sz w:val="20"/>
                <w:szCs w:val="20"/>
              </w:rPr>
            </w:pPr>
          </w:p>
        </w:tc>
      </w:tr>
    </w:tbl>
    <w:p w:rsidR="00026895" w:rsidRDefault="00026895">
      <w:pPr>
        <w:spacing w:after="200" w:line="276" w:lineRule="auto"/>
        <w:rPr>
          <w:rFonts w:ascii="Times New Roman" w:eastAsia="Segoe UI" w:hAnsi="Times New Roman" w:cs="Times New Roman"/>
          <w:b/>
          <w:bCs/>
          <w:spacing w:val="15"/>
          <w:sz w:val="24"/>
          <w:szCs w:val="24"/>
          <w:lang w:eastAsia="ru-RU"/>
        </w:rPr>
      </w:pPr>
    </w:p>
    <w:p w:rsidR="006A6E0E" w:rsidRPr="006A6E0E" w:rsidRDefault="008F1E14" w:rsidP="006A6E0E">
      <w:pPr>
        <w:widowControl w:val="0"/>
        <w:suppressAutoHyphens/>
        <w:rPr>
          <w:rFonts w:ascii="Times New Roman" w:eastAsia="Times New Roman" w:hAnsi="Times New Roman" w:cs="Times New Roman"/>
          <w:b/>
          <w:sz w:val="24"/>
          <w:szCs w:val="28"/>
        </w:rPr>
      </w:pPr>
      <w:r>
        <w:rPr>
          <w:rFonts w:ascii="Times New Roman" w:eastAsia="Times New Roman" w:hAnsi="Times New Roman" w:cs="Times New Roman"/>
          <w:b/>
          <w:caps/>
          <w:sz w:val="24"/>
          <w:szCs w:val="28"/>
        </w:rPr>
        <w:lastRenderedPageBreak/>
        <w:t>2.3</w:t>
      </w:r>
      <w:r w:rsidR="006A6E0E" w:rsidRPr="006A6E0E">
        <w:rPr>
          <w:rFonts w:ascii="Times New Roman" w:eastAsia="Times New Roman" w:hAnsi="Times New Roman" w:cs="Times New Roman"/>
          <w:b/>
          <w:caps/>
          <w:sz w:val="24"/>
          <w:szCs w:val="28"/>
        </w:rPr>
        <w:t xml:space="preserve">. </w:t>
      </w:r>
      <w:r w:rsidR="006A6E0E" w:rsidRPr="006A6E0E">
        <w:rPr>
          <w:rFonts w:ascii="Times New Roman" w:eastAsia="Times New Roman" w:hAnsi="Times New Roman" w:cs="Times New Roman"/>
          <w:b/>
          <w:sz w:val="24"/>
          <w:szCs w:val="28"/>
        </w:rPr>
        <w:t xml:space="preserve">Содержание </w:t>
      </w:r>
      <w:proofErr w:type="gramStart"/>
      <w:r w:rsidR="006A6E0E" w:rsidRPr="006A6E0E">
        <w:rPr>
          <w:rFonts w:ascii="Times New Roman" w:eastAsia="Times New Roman" w:hAnsi="Times New Roman" w:cs="Times New Roman"/>
          <w:b/>
          <w:sz w:val="24"/>
          <w:szCs w:val="28"/>
        </w:rPr>
        <w:t>обучения по</w:t>
      </w:r>
      <w:proofErr w:type="gramEnd"/>
      <w:r w:rsidR="006A6E0E" w:rsidRPr="006A6E0E">
        <w:rPr>
          <w:rFonts w:ascii="Times New Roman" w:eastAsia="Times New Roman" w:hAnsi="Times New Roman" w:cs="Times New Roman"/>
          <w:b/>
          <w:sz w:val="24"/>
          <w:szCs w:val="28"/>
        </w:rPr>
        <w:t xml:space="preserve"> профессиональному модулю </w:t>
      </w:r>
    </w:p>
    <w:p w:rsidR="006A6E0E" w:rsidRPr="006A6E0E" w:rsidRDefault="006A6E0E" w:rsidP="006A6E0E">
      <w:pPr>
        <w:widowControl w:val="0"/>
        <w:suppressAutoHyphens/>
        <w:jc w:val="center"/>
        <w:rPr>
          <w:rFonts w:ascii="Times New Roman" w:eastAsia="Calibri" w:hAnsi="Times New Roman" w:cs="Times New Roman"/>
          <w:b/>
          <w:sz w:val="24"/>
          <w:szCs w:val="24"/>
        </w:rPr>
      </w:pPr>
    </w:p>
    <w:tbl>
      <w:tblPr>
        <w:tblW w:w="47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792"/>
        <w:gridCol w:w="775"/>
        <w:gridCol w:w="5740"/>
        <w:gridCol w:w="2597"/>
        <w:gridCol w:w="707"/>
        <w:gridCol w:w="1533"/>
      </w:tblGrid>
      <w:tr w:rsidR="006A6E0E" w:rsidRPr="006A6E0E" w:rsidTr="006A6E0E">
        <w:tc>
          <w:tcPr>
            <w:tcW w:w="987" w:type="pct"/>
          </w:tcPr>
          <w:p w:rsidR="006A6E0E" w:rsidRPr="006A6E0E" w:rsidRDefault="006A6E0E" w:rsidP="006A6E0E">
            <w:pPr>
              <w:rPr>
                <w:rFonts w:ascii="Times New Roman" w:eastAsia="Times New Roman" w:hAnsi="Times New Roman" w:cs="Times New Roman"/>
                <w:b/>
                <w:sz w:val="20"/>
                <w:szCs w:val="20"/>
              </w:rPr>
            </w:pPr>
            <w:r w:rsidRPr="006A6E0E">
              <w:rPr>
                <w:rFonts w:ascii="Times New Roman" w:eastAsia="Times New Roman" w:hAnsi="Times New Roman" w:cs="Times New Roman"/>
                <w:b/>
                <w:bCs/>
                <w:sz w:val="20"/>
                <w:szCs w:val="20"/>
              </w:rPr>
              <w:t>Наименование разделов профессионального модуля (ПМ), междисциплинарных курсов (МДК) и тем</w:t>
            </w:r>
          </w:p>
        </w:tc>
        <w:tc>
          <w:tcPr>
            <w:tcW w:w="2303" w:type="pct"/>
            <w:gridSpan w:val="2"/>
          </w:tcPr>
          <w:p w:rsidR="006A6E0E" w:rsidRPr="006A6E0E" w:rsidRDefault="006A6E0E" w:rsidP="006A6E0E">
            <w:pPr>
              <w:jc w:val="center"/>
              <w:rPr>
                <w:rFonts w:ascii="Times New Roman" w:eastAsia="Times New Roman" w:hAnsi="Times New Roman" w:cs="Times New Roman"/>
                <w:b/>
                <w:sz w:val="20"/>
                <w:szCs w:val="20"/>
              </w:rPr>
            </w:pPr>
            <w:r w:rsidRPr="006A6E0E">
              <w:rPr>
                <w:rFonts w:ascii="Times New Roman" w:eastAsia="Times New Roman" w:hAnsi="Times New Roman" w:cs="Times New Roman"/>
                <w:b/>
                <w:bCs/>
                <w:sz w:val="20"/>
                <w:szCs w:val="20"/>
              </w:rPr>
              <w:t xml:space="preserve">Содержание учебного материала, лабораторные и практические занятия, самостоятельная работа </w:t>
            </w:r>
            <w:proofErr w:type="gramStart"/>
            <w:r w:rsidRPr="006A6E0E">
              <w:rPr>
                <w:rFonts w:ascii="Times New Roman" w:eastAsia="Times New Roman" w:hAnsi="Times New Roman" w:cs="Times New Roman"/>
                <w:b/>
                <w:bCs/>
                <w:sz w:val="20"/>
                <w:szCs w:val="20"/>
              </w:rPr>
              <w:t>обучающихся</w:t>
            </w:r>
            <w:proofErr w:type="gramEnd"/>
            <w:r w:rsidRPr="006A6E0E">
              <w:rPr>
                <w:rFonts w:ascii="Times New Roman" w:eastAsia="Times New Roman" w:hAnsi="Times New Roman" w:cs="Times New Roman"/>
                <w:b/>
                <w:bCs/>
                <w:sz w:val="20"/>
                <w:szCs w:val="20"/>
              </w:rPr>
              <w:t>, курсовой проект</w:t>
            </w:r>
            <w:r w:rsidRPr="006A6E0E">
              <w:rPr>
                <w:rFonts w:ascii="Times New Roman" w:eastAsia="Times New Roman" w:hAnsi="Times New Roman" w:cs="Times New Roman"/>
                <w:bCs/>
                <w:i/>
                <w:sz w:val="20"/>
                <w:szCs w:val="20"/>
              </w:rPr>
              <w:t xml:space="preserve"> </w:t>
            </w:r>
          </w:p>
        </w:tc>
        <w:tc>
          <w:tcPr>
            <w:tcW w:w="918" w:type="pct"/>
          </w:tcPr>
          <w:p w:rsidR="006A6E0E" w:rsidRPr="006A6E0E" w:rsidRDefault="006A6E0E" w:rsidP="006A6E0E">
            <w:pPr>
              <w:jc w:val="center"/>
              <w:rPr>
                <w:rFonts w:ascii="Times New Roman" w:eastAsia="Calibri" w:hAnsi="Times New Roman" w:cs="Times New Roman"/>
                <w:b/>
                <w:bCs/>
                <w:sz w:val="20"/>
                <w:szCs w:val="20"/>
              </w:rPr>
            </w:pPr>
            <w:r w:rsidRPr="006A6E0E">
              <w:rPr>
                <w:rFonts w:ascii="Times New Roman" w:eastAsia="Calibri" w:hAnsi="Times New Roman" w:cs="Times New Roman"/>
                <w:b/>
                <w:bCs/>
                <w:sz w:val="20"/>
                <w:szCs w:val="20"/>
              </w:rPr>
              <w:t>Место организации обучения и/или название лаборатории, кабинета</w:t>
            </w:r>
          </w:p>
        </w:tc>
        <w:tc>
          <w:tcPr>
            <w:tcW w:w="250" w:type="pct"/>
            <w:shd w:val="clear" w:color="auto" w:fill="auto"/>
          </w:tcPr>
          <w:p w:rsidR="006A6E0E" w:rsidRPr="006A6E0E" w:rsidRDefault="006A6E0E" w:rsidP="006A6E0E">
            <w:pPr>
              <w:jc w:val="center"/>
              <w:rPr>
                <w:rFonts w:ascii="Times New Roman" w:eastAsia="Times New Roman" w:hAnsi="Times New Roman" w:cs="Times New Roman"/>
                <w:b/>
                <w:bCs/>
                <w:sz w:val="20"/>
                <w:szCs w:val="20"/>
              </w:rPr>
            </w:pPr>
            <w:r w:rsidRPr="006A6E0E">
              <w:rPr>
                <w:rFonts w:ascii="Times New Roman" w:eastAsia="Times New Roman" w:hAnsi="Times New Roman" w:cs="Times New Roman"/>
                <w:b/>
                <w:bCs/>
                <w:sz w:val="20"/>
                <w:szCs w:val="20"/>
              </w:rPr>
              <w:t>Объем часов</w:t>
            </w:r>
          </w:p>
        </w:tc>
        <w:tc>
          <w:tcPr>
            <w:tcW w:w="542" w:type="pct"/>
            <w:shd w:val="clear" w:color="auto" w:fill="auto"/>
          </w:tcPr>
          <w:p w:rsidR="006A6E0E" w:rsidRPr="006A6E0E" w:rsidRDefault="006A6E0E" w:rsidP="006A6E0E">
            <w:pPr>
              <w:jc w:val="center"/>
              <w:rPr>
                <w:rFonts w:ascii="Times New Roman" w:eastAsia="Times New Roman" w:hAnsi="Times New Roman" w:cs="Times New Roman"/>
                <w:b/>
                <w:bCs/>
                <w:sz w:val="20"/>
                <w:szCs w:val="20"/>
              </w:rPr>
            </w:pPr>
            <w:r w:rsidRPr="006A6E0E">
              <w:rPr>
                <w:rFonts w:ascii="Times New Roman" w:eastAsia="Times New Roman" w:hAnsi="Times New Roman" w:cs="Times New Roman"/>
                <w:b/>
                <w:bCs/>
                <w:sz w:val="20"/>
                <w:szCs w:val="20"/>
              </w:rPr>
              <w:t>Уровень освоения</w:t>
            </w:r>
          </w:p>
        </w:tc>
      </w:tr>
      <w:tr w:rsidR="006A6E0E" w:rsidRPr="006A6E0E" w:rsidTr="006A6E0E">
        <w:tc>
          <w:tcPr>
            <w:tcW w:w="987" w:type="pct"/>
          </w:tcPr>
          <w:p w:rsidR="006A6E0E" w:rsidRPr="006A6E0E" w:rsidRDefault="006A6E0E" w:rsidP="006A6E0E">
            <w:pPr>
              <w:jc w:val="center"/>
              <w:rPr>
                <w:rFonts w:ascii="Times New Roman" w:eastAsia="Times New Roman" w:hAnsi="Times New Roman" w:cs="Times New Roman"/>
                <w:b/>
                <w:sz w:val="20"/>
                <w:szCs w:val="20"/>
              </w:rPr>
            </w:pPr>
            <w:r w:rsidRPr="006A6E0E">
              <w:rPr>
                <w:rFonts w:ascii="Times New Roman" w:eastAsia="Times New Roman" w:hAnsi="Times New Roman" w:cs="Times New Roman"/>
                <w:b/>
                <w:sz w:val="20"/>
                <w:szCs w:val="20"/>
              </w:rPr>
              <w:t>1</w:t>
            </w:r>
          </w:p>
        </w:tc>
        <w:tc>
          <w:tcPr>
            <w:tcW w:w="2303" w:type="pct"/>
            <w:gridSpan w:val="2"/>
          </w:tcPr>
          <w:p w:rsidR="006A6E0E" w:rsidRPr="006A6E0E" w:rsidRDefault="006A6E0E" w:rsidP="006A6E0E">
            <w:pPr>
              <w:jc w:val="center"/>
              <w:rPr>
                <w:rFonts w:ascii="Times New Roman" w:eastAsia="Times New Roman" w:hAnsi="Times New Roman" w:cs="Times New Roman"/>
                <w:b/>
                <w:bCs/>
                <w:sz w:val="20"/>
                <w:szCs w:val="20"/>
              </w:rPr>
            </w:pPr>
            <w:r w:rsidRPr="006A6E0E">
              <w:rPr>
                <w:rFonts w:ascii="Times New Roman" w:eastAsia="Times New Roman" w:hAnsi="Times New Roman" w:cs="Times New Roman"/>
                <w:b/>
                <w:bCs/>
                <w:sz w:val="20"/>
                <w:szCs w:val="20"/>
              </w:rPr>
              <w:t>2</w:t>
            </w:r>
          </w:p>
        </w:tc>
        <w:tc>
          <w:tcPr>
            <w:tcW w:w="918" w:type="pct"/>
          </w:tcPr>
          <w:p w:rsidR="006A6E0E" w:rsidRPr="006A6E0E" w:rsidRDefault="006A6E0E" w:rsidP="006A6E0E">
            <w:pPr>
              <w:jc w:val="center"/>
              <w:rPr>
                <w:rFonts w:ascii="Times New Roman" w:eastAsia="Times New Roman" w:hAnsi="Times New Roman" w:cs="Times New Roman"/>
                <w:b/>
                <w:bCs/>
                <w:sz w:val="20"/>
                <w:szCs w:val="20"/>
              </w:rPr>
            </w:pPr>
          </w:p>
        </w:tc>
        <w:tc>
          <w:tcPr>
            <w:tcW w:w="250" w:type="pct"/>
            <w:shd w:val="clear" w:color="auto" w:fill="auto"/>
          </w:tcPr>
          <w:p w:rsidR="006A6E0E" w:rsidRPr="006A6E0E" w:rsidRDefault="006A6E0E" w:rsidP="006A6E0E">
            <w:pPr>
              <w:jc w:val="center"/>
              <w:rPr>
                <w:rFonts w:ascii="Times New Roman" w:eastAsia="Times New Roman" w:hAnsi="Times New Roman" w:cs="Times New Roman"/>
                <w:b/>
                <w:bCs/>
                <w:sz w:val="20"/>
                <w:szCs w:val="20"/>
              </w:rPr>
            </w:pPr>
            <w:r w:rsidRPr="006A6E0E">
              <w:rPr>
                <w:rFonts w:ascii="Times New Roman" w:eastAsia="Times New Roman" w:hAnsi="Times New Roman" w:cs="Times New Roman"/>
                <w:b/>
                <w:bCs/>
                <w:sz w:val="20"/>
                <w:szCs w:val="20"/>
              </w:rPr>
              <w:t>3</w:t>
            </w:r>
          </w:p>
        </w:tc>
        <w:tc>
          <w:tcPr>
            <w:tcW w:w="542" w:type="pct"/>
            <w:shd w:val="clear" w:color="auto" w:fill="auto"/>
          </w:tcPr>
          <w:p w:rsidR="006A6E0E" w:rsidRPr="006A6E0E" w:rsidRDefault="006A6E0E" w:rsidP="006A6E0E">
            <w:pPr>
              <w:jc w:val="center"/>
              <w:rPr>
                <w:rFonts w:ascii="Times New Roman" w:eastAsia="Times New Roman" w:hAnsi="Times New Roman" w:cs="Times New Roman"/>
                <w:b/>
                <w:bCs/>
                <w:sz w:val="20"/>
                <w:szCs w:val="20"/>
              </w:rPr>
            </w:pPr>
            <w:r w:rsidRPr="006A6E0E">
              <w:rPr>
                <w:rFonts w:ascii="Times New Roman" w:eastAsia="Times New Roman" w:hAnsi="Times New Roman" w:cs="Times New Roman"/>
                <w:b/>
                <w:bCs/>
                <w:sz w:val="20"/>
                <w:szCs w:val="20"/>
              </w:rPr>
              <w:t>4</w:t>
            </w:r>
          </w:p>
        </w:tc>
      </w:tr>
      <w:tr w:rsidR="006A6E0E" w:rsidRPr="006A6E0E" w:rsidTr="00496912">
        <w:trPr>
          <w:trHeight w:val="1677"/>
        </w:trPr>
        <w:tc>
          <w:tcPr>
            <w:tcW w:w="987" w:type="pct"/>
          </w:tcPr>
          <w:p w:rsidR="006A6E0E" w:rsidRPr="00A82782" w:rsidRDefault="006A6E0E" w:rsidP="006A6E0E">
            <w:pPr>
              <w:jc w:val="both"/>
              <w:rPr>
                <w:rFonts w:ascii="Times New Roman" w:eastAsia="Times New Roman" w:hAnsi="Times New Roman" w:cs="Times New Roman"/>
                <w:b/>
                <w:bCs/>
                <w:sz w:val="24"/>
              </w:rPr>
            </w:pPr>
            <w:r w:rsidRPr="00A82782">
              <w:rPr>
                <w:rFonts w:ascii="Times New Roman" w:eastAsia="Times New Roman" w:hAnsi="Times New Roman" w:cs="Times New Roman"/>
                <w:b/>
                <w:bCs/>
                <w:sz w:val="24"/>
                <w:lang w:eastAsia="ru-RU"/>
              </w:rPr>
              <w:t>МДК 03.01 Техническое обслуживание и эксплуатация систем автоматики</w:t>
            </w:r>
          </w:p>
        </w:tc>
        <w:tc>
          <w:tcPr>
            <w:tcW w:w="2303" w:type="pct"/>
            <w:gridSpan w:val="2"/>
          </w:tcPr>
          <w:p w:rsidR="006A6E0E" w:rsidRPr="006A6E0E" w:rsidRDefault="006A6E0E" w:rsidP="006A6E0E">
            <w:pPr>
              <w:jc w:val="center"/>
              <w:rPr>
                <w:rFonts w:ascii="Times New Roman" w:eastAsia="Times New Roman" w:hAnsi="Times New Roman" w:cs="Times New Roman"/>
                <w:sz w:val="20"/>
                <w:szCs w:val="20"/>
              </w:rPr>
            </w:pPr>
          </w:p>
        </w:tc>
        <w:tc>
          <w:tcPr>
            <w:tcW w:w="918" w:type="pct"/>
          </w:tcPr>
          <w:p w:rsidR="006A6E0E" w:rsidRPr="006A6E0E" w:rsidRDefault="006A6E0E" w:rsidP="006A6E0E">
            <w:pPr>
              <w:jc w:val="center"/>
              <w:rPr>
                <w:rFonts w:ascii="Times New Roman" w:eastAsia="Times New Roman" w:hAnsi="Times New Roman" w:cs="Times New Roman"/>
                <w:sz w:val="20"/>
                <w:szCs w:val="20"/>
              </w:rPr>
            </w:pPr>
          </w:p>
        </w:tc>
        <w:tc>
          <w:tcPr>
            <w:tcW w:w="250" w:type="pct"/>
            <w:shd w:val="clear" w:color="auto" w:fill="auto"/>
            <w:vAlign w:val="center"/>
          </w:tcPr>
          <w:p w:rsidR="006A6E0E" w:rsidRPr="006A6E0E" w:rsidRDefault="00496912" w:rsidP="006A6E0E">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59</w:t>
            </w:r>
          </w:p>
        </w:tc>
        <w:tc>
          <w:tcPr>
            <w:tcW w:w="542" w:type="pct"/>
            <w:shd w:val="clear" w:color="auto" w:fill="auto"/>
          </w:tcPr>
          <w:p w:rsidR="006A6E0E" w:rsidRPr="006A6E0E" w:rsidRDefault="006A6E0E" w:rsidP="006A6E0E">
            <w:pPr>
              <w:jc w:val="center"/>
              <w:rPr>
                <w:rFonts w:ascii="Times New Roman" w:eastAsia="Times New Roman" w:hAnsi="Times New Roman" w:cs="Times New Roman"/>
                <w:sz w:val="20"/>
                <w:szCs w:val="20"/>
              </w:rPr>
            </w:pPr>
          </w:p>
          <w:p w:rsidR="006A6E0E" w:rsidRPr="006A6E0E" w:rsidRDefault="006A6E0E" w:rsidP="006A6E0E">
            <w:pPr>
              <w:jc w:val="center"/>
              <w:rPr>
                <w:rFonts w:ascii="Times New Roman" w:eastAsia="Times New Roman" w:hAnsi="Times New Roman" w:cs="Times New Roman"/>
                <w:sz w:val="20"/>
                <w:szCs w:val="20"/>
              </w:rPr>
            </w:pPr>
          </w:p>
          <w:p w:rsidR="006A6E0E" w:rsidRPr="006A6E0E" w:rsidRDefault="006A6E0E" w:rsidP="006A6E0E">
            <w:pPr>
              <w:jc w:val="center"/>
              <w:rPr>
                <w:rFonts w:ascii="Times New Roman" w:eastAsia="Times New Roman" w:hAnsi="Times New Roman" w:cs="Times New Roman"/>
                <w:sz w:val="20"/>
                <w:szCs w:val="20"/>
              </w:rPr>
            </w:pPr>
          </w:p>
          <w:p w:rsidR="006A6E0E" w:rsidRPr="006A6E0E" w:rsidRDefault="006A6E0E" w:rsidP="00496912">
            <w:pPr>
              <w:rPr>
                <w:rFonts w:ascii="Times New Roman" w:eastAsia="Times New Roman" w:hAnsi="Times New Roman" w:cs="Times New Roman"/>
                <w:sz w:val="20"/>
                <w:szCs w:val="20"/>
              </w:rPr>
            </w:pPr>
          </w:p>
          <w:p w:rsidR="006A6E0E" w:rsidRPr="006A6E0E" w:rsidRDefault="006A6E0E" w:rsidP="006A6E0E">
            <w:pPr>
              <w:jc w:val="center"/>
              <w:rPr>
                <w:rFonts w:ascii="Times New Roman" w:eastAsia="Times New Roman" w:hAnsi="Times New Roman" w:cs="Times New Roman"/>
                <w:sz w:val="20"/>
                <w:szCs w:val="20"/>
              </w:rPr>
            </w:pPr>
          </w:p>
          <w:p w:rsidR="006A6E0E" w:rsidRPr="006A6E0E" w:rsidRDefault="006A6E0E" w:rsidP="006A6E0E">
            <w:pPr>
              <w:jc w:val="center"/>
              <w:rPr>
                <w:rFonts w:ascii="Times New Roman" w:eastAsia="Times New Roman" w:hAnsi="Times New Roman" w:cs="Times New Roman"/>
                <w:sz w:val="20"/>
                <w:szCs w:val="20"/>
              </w:rPr>
            </w:pPr>
          </w:p>
        </w:tc>
      </w:tr>
      <w:tr w:rsidR="006A6E0E" w:rsidRPr="00572E7C" w:rsidTr="006A6E0E">
        <w:trPr>
          <w:trHeight w:val="370"/>
        </w:trPr>
        <w:tc>
          <w:tcPr>
            <w:tcW w:w="987" w:type="pct"/>
            <w:vMerge w:val="restart"/>
          </w:tcPr>
          <w:p w:rsidR="006A6E0E" w:rsidRPr="0092571B" w:rsidRDefault="006A6E0E" w:rsidP="006A6E0E">
            <w:pPr>
              <w:rPr>
                <w:rFonts w:ascii="Times New Roman" w:hAnsi="Times New Roman"/>
                <w:b/>
                <w:sz w:val="20"/>
                <w:szCs w:val="20"/>
              </w:rPr>
            </w:pPr>
            <w:r w:rsidRPr="00990C1F">
              <w:rPr>
                <w:rFonts w:ascii="Times New Roman" w:hAnsi="Times New Roman"/>
                <w:b/>
                <w:bCs/>
                <w:sz w:val="24"/>
              </w:rPr>
              <w:t>Тема 1.</w:t>
            </w:r>
            <w:r w:rsidR="00A442BF">
              <w:rPr>
                <w:rFonts w:ascii="Times New Roman" w:hAnsi="Times New Roman"/>
                <w:b/>
                <w:bCs/>
                <w:sz w:val="24"/>
              </w:rPr>
              <w:t>1</w:t>
            </w:r>
            <w:r w:rsidRPr="00990C1F">
              <w:rPr>
                <w:rFonts w:ascii="Times New Roman" w:hAnsi="Times New Roman"/>
                <w:b/>
                <w:bCs/>
                <w:sz w:val="24"/>
              </w:rPr>
              <w:t xml:space="preserve">. </w:t>
            </w:r>
            <w:r w:rsidR="00A82782">
              <w:rPr>
                <w:rFonts w:ascii="Times New Roman" w:hAnsi="Times New Roman"/>
                <w:b/>
                <w:bCs/>
                <w:sz w:val="24"/>
              </w:rPr>
              <w:t xml:space="preserve">Нормативная документация для технического обслуживания  </w:t>
            </w:r>
            <w:r w:rsidRPr="00990C1F">
              <w:rPr>
                <w:rFonts w:ascii="Times New Roman" w:hAnsi="Times New Roman"/>
                <w:b/>
                <w:bCs/>
                <w:sz w:val="24"/>
              </w:rPr>
              <w:t>контрольно-измерительных приборов и систем автоматики</w:t>
            </w:r>
            <w:r w:rsidRPr="0092571B">
              <w:rPr>
                <w:rFonts w:ascii="Times New Roman" w:hAnsi="Times New Roman"/>
                <w:b/>
                <w:sz w:val="20"/>
                <w:szCs w:val="20"/>
              </w:rPr>
              <w:t xml:space="preserve"> </w:t>
            </w:r>
          </w:p>
          <w:p w:rsidR="006A6E0E" w:rsidRDefault="006A6E0E" w:rsidP="006A6E0E">
            <w:pPr>
              <w:rPr>
                <w:rFonts w:ascii="Times New Roman" w:hAnsi="Times New Roman"/>
                <w:sz w:val="20"/>
                <w:szCs w:val="20"/>
              </w:rPr>
            </w:pPr>
          </w:p>
          <w:p w:rsidR="006A6E0E" w:rsidRPr="004B60F4" w:rsidRDefault="006A6E0E" w:rsidP="006A6E0E">
            <w:pPr>
              <w:rPr>
                <w:rFonts w:ascii="Times New Roman" w:hAnsi="Times New Roman"/>
                <w:sz w:val="20"/>
                <w:szCs w:val="20"/>
              </w:rPr>
            </w:pPr>
          </w:p>
        </w:tc>
        <w:tc>
          <w:tcPr>
            <w:tcW w:w="2303" w:type="pct"/>
            <w:gridSpan w:val="2"/>
          </w:tcPr>
          <w:p w:rsidR="006A6E0E" w:rsidRPr="004B60F4" w:rsidRDefault="006A6E0E" w:rsidP="006A6E0E">
            <w:pPr>
              <w:rPr>
                <w:rFonts w:ascii="Times New Roman" w:hAnsi="Times New Roman"/>
                <w:sz w:val="20"/>
                <w:szCs w:val="20"/>
              </w:rPr>
            </w:pPr>
            <w:r w:rsidRPr="004B60F4">
              <w:rPr>
                <w:rFonts w:ascii="Times New Roman" w:hAnsi="Times New Roman"/>
                <w:b/>
                <w:bCs/>
                <w:sz w:val="20"/>
                <w:szCs w:val="20"/>
              </w:rPr>
              <w:t>Содержание</w:t>
            </w:r>
          </w:p>
        </w:tc>
        <w:tc>
          <w:tcPr>
            <w:tcW w:w="918" w:type="pct"/>
          </w:tcPr>
          <w:p w:rsidR="006A6E0E" w:rsidRPr="00F578C2" w:rsidRDefault="006A6E0E" w:rsidP="006A6E0E">
            <w:pPr>
              <w:jc w:val="center"/>
              <w:rPr>
                <w:rFonts w:ascii="Times New Roman" w:hAnsi="Times New Roman"/>
                <w:sz w:val="20"/>
                <w:szCs w:val="20"/>
              </w:rPr>
            </w:pPr>
          </w:p>
        </w:tc>
        <w:tc>
          <w:tcPr>
            <w:tcW w:w="250" w:type="pct"/>
            <w:shd w:val="clear" w:color="auto" w:fill="auto"/>
            <w:vAlign w:val="center"/>
          </w:tcPr>
          <w:p w:rsidR="006A6E0E" w:rsidRPr="00D86DC5" w:rsidRDefault="006A6E0E" w:rsidP="006A6E0E">
            <w:pPr>
              <w:jc w:val="center"/>
              <w:rPr>
                <w:rFonts w:ascii="Times New Roman" w:hAnsi="Times New Roman"/>
                <w:b/>
                <w:sz w:val="20"/>
                <w:szCs w:val="20"/>
              </w:rPr>
            </w:pPr>
          </w:p>
        </w:tc>
        <w:tc>
          <w:tcPr>
            <w:tcW w:w="542" w:type="pct"/>
            <w:vMerge w:val="restart"/>
            <w:shd w:val="clear" w:color="auto" w:fill="auto"/>
          </w:tcPr>
          <w:p w:rsidR="006A6E0E" w:rsidRPr="00572E7C" w:rsidRDefault="006A6E0E" w:rsidP="006A6E0E">
            <w:pPr>
              <w:rPr>
                <w:rFonts w:ascii="Times New Roman" w:hAnsi="Times New Roman"/>
                <w:sz w:val="20"/>
                <w:szCs w:val="20"/>
              </w:rPr>
            </w:pPr>
          </w:p>
        </w:tc>
      </w:tr>
      <w:tr w:rsidR="006A6E0E" w:rsidRPr="00572E7C" w:rsidTr="006A6E0E">
        <w:trPr>
          <w:trHeight w:val="280"/>
        </w:trPr>
        <w:tc>
          <w:tcPr>
            <w:tcW w:w="987" w:type="pct"/>
            <w:vMerge/>
          </w:tcPr>
          <w:p w:rsidR="006A6E0E" w:rsidRPr="004B60F4" w:rsidRDefault="006A6E0E" w:rsidP="006A6E0E">
            <w:pPr>
              <w:jc w:val="center"/>
              <w:rPr>
                <w:rFonts w:ascii="Times New Roman" w:hAnsi="Times New Roman"/>
                <w:bCs/>
                <w:sz w:val="20"/>
                <w:szCs w:val="20"/>
              </w:rPr>
            </w:pPr>
          </w:p>
        </w:tc>
        <w:tc>
          <w:tcPr>
            <w:tcW w:w="274" w:type="pct"/>
            <w:vAlign w:val="center"/>
          </w:tcPr>
          <w:p w:rsidR="006A6E0E" w:rsidRPr="004B60F4" w:rsidRDefault="006A6E0E" w:rsidP="006A6E0E">
            <w:pPr>
              <w:numPr>
                <w:ilvl w:val="0"/>
                <w:numId w:val="20"/>
              </w:numPr>
              <w:ind w:left="0" w:firstLine="0"/>
              <w:jc w:val="center"/>
              <w:rPr>
                <w:rFonts w:ascii="Times New Roman" w:hAnsi="Times New Roman"/>
                <w:sz w:val="20"/>
                <w:szCs w:val="20"/>
              </w:rPr>
            </w:pPr>
          </w:p>
        </w:tc>
        <w:tc>
          <w:tcPr>
            <w:tcW w:w="2029" w:type="pct"/>
          </w:tcPr>
          <w:p w:rsidR="006A6E0E" w:rsidRPr="008A5808" w:rsidRDefault="006A6E0E" w:rsidP="006A6E0E">
            <w:pPr>
              <w:tabs>
                <w:tab w:val="left" w:pos="372"/>
              </w:tabs>
              <w:contextualSpacing/>
              <w:rPr>
                <w:rFonts w:ascii="Times New Roman" w:hAnsi="Times New Roman"/>
                <w:bCs/>
                <w:color w:val="000000"/>
                <w:sz w:val="24"/>
              </w:rPr>
            </w:pPr>
            <w:r>
              <w:rPr>
                <w:rFonts w:ascii="Times New Roman" w:hAnsi="Times New Roman"/>
                <w:bCs/>
                <w:color w:val="000000"/>
                <w:sz w:val="24"/>
              </w:rPr>
              <w:t>Введение</w:t>
            </w:r>
            <w:proofErr w:type="gramStart"/>
            <w:r>
              <w:rPr>
                <w:rFonts w:ascii="Times New Roman" w:hAnsi="Times New Roman"/>
                <w:bCs/>
                <w:color w:val="000000"/>
                <w:sz w:val="24"/>
              </w:rPr>
              <w:t xml:space="preserve"> .</w:t>
            </w:r>
            <w:proofErr w:type="gramEnd"/>
            <w:r>
              <w:rPr>
                <w:rFonts w:ascii="Times New Roman" w:hAnsi="Times New Roman"/>
                <w:bCs/>
                <w:color w:val="000000"/>
                <w:sz w:val="24"/>
              </w:rPr>
              <w:t xml:space="preserve"> Техническое обслуживание , эксплуатация и ремонт КИП  и систем автоматики</w:t>
            </w:r>
          </w:p>
        </w:tc>
        <w:tc>
          <w:tcPr>
            <w:tcW w:w="918" w:type="pct"/>
          </w:tcPr>
          <w:p w:rsidR="006A6E0E" w:rsidRPr="00F578C2" w:rsidRDefault="006A6E0E" w:rsidP="006A6E0E">
            <w:pPr>
              <w:jc w:val="center"/>
              <w:rPr>
                <w:rFonts w:ascii="Times New Roman" w:hAnsi="Times New Roman"/>
                <w:sz w:val="20"/>
                <w:szCs w:val="20"/>
              </w:rPr>
            </w:pPr>
          </w:p>
        </w:tc>
        <w:tc>
          <w:tcPr>
            <w:tcW w:w="250" w:type="pct"/>
            <w:shd w:val="clear" w:color="auto" w:fill="auto"/>
            <w:vAlign w:val="center"/>
          </w:tcPr>
          <w:p w:rsidR="006A6E0E" w:rsidRPr="004B60F4" w:rsidRDefault="006A6E0E" w:rsidP="006A6E0E">
            <w:pPr>
              <w:jc w:val="center"/>
              <w:rPr>
                <w:rFonts w:ascii="Times New Roman" w:hAnsi="Times New Roman"/>
                <w:sz w:val="20"/>
                <w:szCs w:val="20"/>
              </w:rPr>
            </w:pPr>
            <w:r>
              <w:rPr>
                <w:rFonts w:ascii="Times New Roman" w:hAnsi="Times New Roman"/>
                <w:sz w:val="20"/>
                <w:szCs w:val="20"/>
              </w:rPr>
              <w:t>2</w:t>
            </w:r>
          </w:p>
        </w:tc>
        <w:tc>
          <w:tcPr>
            <w:tcW w:w="542" w:type="pct"/>
            <w:vMerge/>
            <w:shd w:val="clear" w:color="auto" w:fill="auto"/>
          </w:tcPr>
          <w:p w:rsidR="006A6E0E" w:rsidRPr="00572E7C" w:rsidRDefault="006A6E0E" w:rsidP="006A6E0E">
            <w:pPr>
              <w:jc w:val="center"/>
              <w:rPr>
                <w:rFonts w:ascii="Times New Roman" w:hAnsi="Times New Roman"/>
                <w:sz w:val="20"/>
                <w:szCs w:val="20"/>
              </w:rPr>
            </w:pPr>
          </w:p>
        </w:tc>
      </w:tr>
      <w:tr w:rsidR="006A6E0E" w:rsidRPr="00572E7C" w:rsidTr="006A6E0E">
        <w:trPr>
          <w:trHeight w:val="280"/>
        </w:trPr>
        <w:tc>
          <w:tcPr>
            <w:tcW w:w="987" w:type="pct"/>
            <w:vMerge/>
          </w:tcPr>
          <w:p w:rsidR="006A6E0E" w:rsidRPr="004B60F4" w:rsidRDefault="006A6E0E" w:rsidP="006A6E0E">
            <w:pPr>
              <w:jc w:val="center"/>
              <w:rPr>
                <w:rFonts w:ascii="Times New Roman" w:hAnsi="Times New Roman"/>
                <w:bCs/>
                <w:sz w:val="20"/>
                <w:szCs w:val="20"/>
              </w:rPr>
            </w:pPr>
          </w:p>
        </w:tc>
        <w:tc>
          <w:tcPr>
            <w:tcW w:w="274" w:type="pct"/>
            <w:vAlign w:val="center"/>
          </w:tcPr>
          <w:p w:rsidR="006A6E0E" w:rsidRPr="004B60F4" w:rsidRDefault="006A6E0E" w:rsidP="006A6E0E">
            <w:pPr>
              <w:numPr>
                <w:ilvl w:val="0"/>
                <w:numId w:val="20"/>
              </w:numPr>
              <w:ind w:left="0" w:firstLine="0"/>
              <w:jc w:val="center"/>
              <w:rPr>
                <w:rFonts w:ascii="Times New Roman" w:hAnsi="Times New Roman"/>
                <w:sz w:val="20"/>
                <w:szCs w:val="20"/>
              </w:rPr>
            </w:pPr>
          </w:p>
        </w:tc>
        <w:tc>
          <w:tcPr>
            <w:tcW w:w="2029" w:type="pct"/>
          </w:tcPr>
          <w:p w:rsidR="006A6E0E" w:rsidRPr="00285CF6" w:rsidRDefault="006A6E0E" w:rsidP="006A6E0E">
            <w:pPr>
              <w:tabs>
                <w:tab w:val="left" w:pos="372"/>
              </w:tabs>
              <w:contextualSpacing/>
              <w:rPr>
                <w:rFonts w:ascii="Times New Roman" w:hAnsi="Times New Roman"/>
                <w:bCs/>
                <w:color w:val="000000"/>
                <w:sz w:val="24"/>
                <w:szCs w:val="20"/>
              </w:rPr>
            </w:pPr>
            <w:r w:rsidRPr="00285CF6">
              <w:rPr>
                <w:rFonts w:ascii="Times New Roman" w:hAnsi="Times New Roman"/>
                <w:sz w:val="24"/>
                <w:szCs w:val="20"/>
              </w:rPr>
              <w:t xml:space="preserve">Автоматизированная система Управления </w:t>
            </w:r>
            <w:proofErr w:type="spellStart"/>
            <w:r w:rsidRPr="00285CF6">
              <w:rPr>
                <w:rFonts w:ascii="Times New Roman" w:hAnsi="Times New Roman"/>
                <w:sz w:val="24"/>
                <w:szCs w:val="20"/>
              </w:rPr>
              <w:t>ремонтно</w:t>
            </w:r>
            <w:proofErr w:type="spellEnd"/>
            <w:r w:rsidRPr="00285CF6">
              <w:rPr>
                <w:rFonts w:ascii="Times New Roman" w:hAnsi="Times New Roman"/>
                <w:sz w:val="24"/>
                <w:szCs w:val="20"/>
              </w:rPr>
              <w:t xml:space="preserve"> – техническим обслуживанием</w:t>
            </w:r>
            <w:r w:rsidRPr="00285CF6">
              <w:rPr>
                <w:rFonts w:ascii="Times New Roman" w:hAnsi="Times New Roman"/>
                <w:bCs/>
                <w:color w:val="000000"/>
                <w:sz w:val="24"/>
                <w:szCs w:val="20"/>
              </w:rPr>
              <w:t xml:space="preserve"> КИП и систем автоматики</w:t>
            </w:r>
          </w:p>
        </w:tc>
        <w:tc>
          <w:tcPr>
            <w:tcW w:w="918" w:type="pct"/>
          </w:tcPr>
          <w:p w:rsidR="006A6E0E" w:rsidRPr="00F578C2" w:rsidRDefault="006A6E0E" w:rsidP="006A6E0E">
            <w:pPr>
              <w:jc w:val="center"/>
              <w:rPr>
                <w:rFonts w:ascii="Times New Roman" w:hAnsi="Times New Roman"/>
                <w:sz w:val="20"/>
                <w:szCs w:val="20"/>
              </w:rPr>
            </w:pPr>
          </w:p>
        </w:tc>
        <w:tc>
          <w:tcPr>
            <w:tcW w:w="250" w:type="pct"/>
            <w:shd w:val="clear" w:color="auto" w:fill="auto"/>
            <w:vAlign w:val="center"/>
          </w:tcPr>
          <w:p w:rsidR="006A6E0E" w:rsidRDefault="006A6E0E" w:rsidP="006A6E0E">
            <w:pPr>
              <w:jc w:val="center"/>
              <w:rPr>
                <w:rFonts w:ascii="Times New Roman" w:hAnsi="Times New Roman"/>
                <w:sz w:val="20"/>
                <w:szCs w:val="20"/>
              </w:rPr>
            </w:pPr>
            <w:r>
              <w:rPr>
                <w:rFonts w:ascii="Times New Roman" w:hAnsi="Times New Roman"/>
                <w:sz w:val="20"/>
                <w:szCs w:val="20"/>
              </w:rPr>
              <w:t>2</w:t>
            </w:r>
          </w:p>
        </w:tc>
        <w:tc>
          <w:tcPr>
            <w:tcW w:w="542" w:type="pct"/>
            <w:vMerge/>
            <w:shd w:val="clear" w:color="auto" w:fill="auto"/>
          </w:tcPr>
          <w:p w:rsidR="006A6E0E" w:rsidRPr="00572E7C" w:rsidRDefault="006A6E0E" w:rsidP="006A6E0E">
            <w:pPr>
              <w:jc w:val="center"/>
              <w:rPr>
                <w:rFonts w:ascii="Times New Roman" w:hAnsi="Times New Roman"/>
                <w:sz w:val="20"/>
                <w:szCs w:val="20"/>
              </w:rPr>
            </w:pPr>
          </w:p>
        </w:tc>
      </w:tr>
      <w:tr w:rsidR="006A6E0E" w:rsidRPr="00572E7C" w:rsidTr="006A6E0E">
        <w:trPr>
          <w:trHeight w:val="280"/>
        </w:trPr>
        <w:tc>
          <w:tcPr>
            <w:tcW w:w="987" w:type="pct"/>
            <w:vMerge/>
          </w:tcPr>
          <w:p w:rsidR="006A6E0E" w:rsidRPr="004B60F4" w:rsidRDefault="006A6E0E" w:rsidP="006A6E0E">
            <w:pPr>
              <w:jc w:val="center"/>
              <w:rPr>
                <w:rFonts w:ascii="Times New Roman" w:hAnsi="Times New Roman"/>
                <w:bCs/>
                <w:sz w:val="20"/>
                <w:szCs w:val="20"/>
              </w:rPr>
            </w:pPr>
          </w:p>
        </w:tc>
        <w:tc>
          <w:tcPr>
            <w:tcW w:w="274" w:type="pct"/>
            <w:vAlign w:val="center"/>
          </w:tcPr>
          <w:p w:rsidR="006A6E0E" w:rsidRPr="004B60F4" w:rsidRDefault="006A6E0E" w:rsidP="006A6E0E">
            <w:pPr>
              <w:numPr>
                <w:ilvl w:val="0"/>
                <w:numId w:val="20"/>
              </w:numPr>
              <w:ind w:left="0" w:firstLine="0"/>
              <w:jc w:val="center"/>
              <w:rPr>
                <w:rFonts w:ascii="Times New Roman" w:hAnsi="Times New Roman"/>
                <w:sz w:val="20"/>
                <w:szCs w:val="20"/>
              </w:rPr>
            </w:pPr>
          </w:p>
        </w:tc>
        <w:tc>
          <w:tcPr>
            <w:tcW w:w="2029" w:type="pct"/>
          </w:tcPr>
          <w:p w:rsidR="006A6E0E" w:rsidRPr="00285CF6" w:rsidRDefault="006A6E0E" w:rsidP="006A6E0E">
            <w:pPr>
              <w:tabs>
                <w:tab w:val="left" w:pos="372"/>
              </w:tabs>
              <w:contextualSpacing/>
              <w:rPr>
                <w:rFonts w:ascii="Times New Roman" w:hAnsi="Times New Roman"/>
                <w:sz w:val="24"/>
                <w:szCs w:val="20"/>
              </w:rPr>
            </w:pPr>
            <w:r>
              <w:rPr>
                <w:rFonts w:ascii="Times New Roman" w:hAnsi="Times New Roman"/>
                <w:sz w:val="24"/>
                <w:szCs w:val="20"/>
              </w:rPr>
              <w:t>Изучение нормативной документации. Виды и типы схем. Общие требования к выполнению.</w:t>
            </w:r>
          </w:p>
        </w:tc>
        <w:tc>
          <w:tcPr>
            <w:tcW w:w="918" w:type="pct"/>
          </w:tcPr>
          <w:p w:rsidR="006A6E0E" w:rsidRPr="00F578C2" w:rsidRDefault="006A6E0E" w:rsidP="006A6E0E">
            <w:pPr>
              <w:jc w:val="center"/>
              <w:rPr>
                <w:rFonts w:ascii="Times New Roman" w:hAnsi="Times New Roman"/>
                <w:sz w:val="20"/>
                <w:szCs w:val="20"/>
              </w:rPr>
            </w:pPr>
          </w:p>
        </w:tc>
        <w:tc>
          <w:tcPr>
            <w:tcW w:w="250" w:type="pct"/>
            <w:shd w:val="clear" w:color="auto" w:fill="auto"/>
            <w:vAlign w:val="center"/>
          </w:tcPr>
          <w:p w:rsidR="006A6E0E" w:rsidRDefault="006A6E0E" w:rsidP="006A6E0E">
            <w:pPr>
              <w:jc w:val="center"/>
              <w:rPr>
                <w:rFonts w:ascii="Times New Roman" w:hAnsi="Times New Roman"/>
                <w:sz w:val="20"/>
                <w:szCs w:val="20"/>
              </w:rPr>
            </w:pPr>
            <w:r>
              <w:rPr>
                <w:rFonts w:ascii="Times New Roman" w:hAnsi="Times New Roman"/>
                <w:sz w:val="20"/>
                <w:szCs w:val="20"/>
              </w:rPr>
              <w:t>4</w:t>
            </w:r>
          </w:p>
        </w:tc>
        <w:tc>
          <w:tcPr>
            <w:tcW w:w="542" w:type="pct"/>
            <w:vMerge/>
            <w:shd w:val="clear" w:color="auto" w:fill="auto"/>
          </w:tcPr>
          <w:p w:rsidR="006A6E0E" w:rsidRPr="00572E7C" w:rsidRDefault="006A6E0E" w:rsidP="006A6E0E">
            <w:pPr>
              <w:jc w:val="center"/>
              <w:rPr>
                <w:rFonts w:ascii="Times New Roman" w:hAnsi="Times New Roman"/>
                <w:sz w:val="20"/>
                <w:szCs w:val="20"/>
              </w:rPr>
            </w:pPr>
          </w:p>
        </w:tc>
      </w:tr>
      <w:tr w:rsidR="006A6E0E" w:rsidRPr="00572E7C" w:rsidTr="006A6E0E">
        <w:trPr>
          <w:trHeight w:val="280"/>
        </w:trPr>
        <w:tc>
          <w:tcPr>
            <w:tcW w:w="987" w:type="pct"/>
            <w:vMerge/>
          </w:tcPr>
          <w:p w:rsidR="006A6E0E" w:rsidRPr="004B60F4" w:rsidRDefault="006A6E0E" w:rsidP="006A6E0E">
            <w:pPr>
              <w:jc w:val="center"/>
              <w:rPr>
                <w:rFonts w:ascii="Times New Roman" w:hAnsi="Times New Roman"/>
                <w:bCs/>
                <w:sz w:val="20"/>
                <w:szCs w:val="20"/>
              </w:rPr>
            </w:pPr>
          </w:p>
        </w:tc>
        <w:tc>
          <w:tcPr>
            <w:tcW w:w="274" w:type="pct"/>
            <w:vAlign w:val="center"/>
          </w:tcPr>
          <w:p w:rsidR="006A6E0E" w:rsidRPr="004B60F4" w:rsidRDefault="006A6E0E" w:rsidP="006A6E0E">
            <w:pPr>
              <w:numPr>
                <w:ilvl w:val="0"/>
                <w:numId w:val="20"/>
              </w:numPr>
              <w:ind w:left="0" w:firstLine="0"/>
              <w:jc w:val="center"/>
              <w:rPr>
                <w:rFonts w:ascii="Times New Roman" w:hAnsi="Times New Roman"/>
                <w:sz w:val="20"/>
                <w:szCs w:val="20"/>
              </w:rPr>
            </w:pPr>
          </w:p>
        </w:tc>
        <w:tc>
          <w:tcPr>
            <w:tcW w:w="2029" w:type="pct"/>
          </w:tcPr>
          <w:p w:rsidR="006A6E0E" w:rsidRDefault="006A6E0E" w:rsidP="006A6E0E">
            <w:pPr>
              <w:tabs>
                <w:tab w:val="left" w:pos="372"/>
              </w:tabs>
              <w:contextualSpacing/>
              <w:rPr>
                <w:rFonts w:ascii="Times New Roman" w:hAnsi="Times New Roman"/>
                <w:sz w:val="24"/>
                <w:szCs w:val="20"/>
              </w:rPr>
            </w:pPr>
            <w:r>
              <w:rPr>
                <w:rFonts w:ascii="Times New Roman" w:hAnsi="Times New Roman"/>
                <w:sz w:val="24"/>
                <w:szCs w:val="20"/>
              </w:rPr>
              <w:t>Изучение нормативной документации. Правила выполнения электрических схем</w:t>
            </w:r>
          </w:p>
        </w:tc>
        <w:tc>
          <w:tcPr>
            <w:tcW w:w="918" w:type="pct"/>
          </w:tcPr>
          <w:p w:rsidR="006A6E0E" w:rsidRPr="00F578C2" w:rsidRDefault="006A6E0E" w:rsidP="006A6E0E">
            <w:pPr>
              <w:jc w:val="center"/>
              <w:rPr>
                <w:rFonts w:ascii="Times New Roman" w:hAnsi="Times New Roman"/>
                <w:sz w:val="20"/>
                <w:szCs w:val="20"/>
              </w:rPr>
            </w:pPr>
          </w:p>
        </w:tc>
        <w:tc>
          <w:tcPr>
            <w:tcW w:w="250" w:type="pct"/>
            <w:shd w:val="clear" w:color="auto" w:fill="auto"/>
            <w:vAlign w:val="center"/>
          </w:tcPr>
          <w:p w:rsidR="006A6E0E" w:rsidRPr="00D043B3" w:rsidRDefault="006A6E0E" w:rsidP="006A6E0E">
            <w:pPr>
              <w:jc w:val="center"/>
              <w:rPr>
                <w:rFonts w:ascii="Times New Roman" w:hAnsi="Times New Roman"/>
                <w:sz w:val="20"/>
                <w:szCs w:val="20"/>
                <w:lang w:val="en-US"/>
              </w:rPr>
            </w:pPr>
            <w:r>
              <w:rPr>
                <w:rFonts w:ascii="Times New Roman" w:hAnsi="Times New Roman"/>
                <w:sz w:val="20"/>
                <w:szCs w:val="20"/>
              </w:rPr>
              <w:t>6</w:t>
            </w:r>
          </w:p>
        </w:tc>
        <w:tc>
          <w:tcPr>
            <w:tcW w:w="542" w:type="pct"/>
            <w:vMerge/>
            <w:shd w:val="clear" w:color="auto" w:fill="auto"/>
          </w:tcPr>
          <w:p w:rsidR="006A6E0E" w:rsidRPr="00572E7C" w:rsidRDefault="006A6E0E" w:rsidP="006A6E0E">
            <w:pPr>
              <w:jc w:val="center"/>
              <w:rPr>
                <w:rFonts w:ascii="Times New Roman" w:hAnsi="Times New Roman"/>
                <w:sz w:val="20"/>
                <w:szCs w:val="20"/>
              </w:rPr>
            </w:pPr>
          </w:p>
        </w:tc>
      </w:tr>
      <w:tr w:rsidR="006A6E0E" w:rsidRPr="00572E7C" w:rsidTr="006A6E0E">
        <w:trPr>
          <w:trHeight w:val="280"/>
        </w:trPr>
        <w:tc>
          <w:tcPr>
            <w:tcW w:w="987" w:type="pct"/>
            <w:vMerge/>
          </w:tcPr>
          <w:p w:rsidR="006A6E0E" w:rsidRPr="004B60F4" w:rsidRDefault="006A6E0E" w:rsidP="006A6E0E">
            <w:pPr>
              <w:jc w:val="center"/>
              <w:rPr>
                <w:rFonts w:ascii="Times New Roman" w:hAnsi="Times New Roman"/>
                <w:bCs/>
                <w:sz w:val="20"/>
                <w:szCs w:val="20"/>
              </w:rPr>
            </w:pPr>
          </w:p>
        </w:tc>
        <w:tc>
          <w:tcPr>
            <w:tcW w:w="274" w:type="pct"/>
            <w:vAlign w:val="center"/>
          </w:tcPr>
          <w:p w:rsidR="006A6E0E" w:rsidRPr="004B60F4" w:rsidRDefault="006A6E0E" w:rsidP="006A6E0E">
            <w:pPr>
              <w:numPr>
                <w:ilvl w:val="0"/>
                <w:numId w:val="20"/>
              </w:numPr>
              <w:ind w:left="0" w:firstLine="0"/>
              <w:jc w:val="center"/>
              <w:rPr>
                <w:rFonts w:ascii="Times New Roman" w:hAnsi="Times New Roman"/>
                <w:sz w:val="20"/>
                <w:szCs w:val="20"/>
              </w:rPr>
            </w:pPr>
          </w:p>
        </w:tc>
        <w:tc>
          <w:tcPr>
            <w:tcW w:w="2029" w:type="pct"/>
          </w:tcPr>
          <w:p w:rsidR="006A6E0E" w:rsidRPr="008A5808" w:rsidRDefault="006A6E0E" w:rsidP="006A6E0E">
            <w:pPr>
              <w:tabs>
                <w:tab w:val="left" w:pos="372"/>
              </w:tabs>
              <w:contextualSpacing/>
              <w:rPr>
                <w:rFonts w:ascii="Times New Roman" w:hAnsi="Times New Roman"/>
                <w:bCs/>
                <w:color w:val="000000"/>
                <w:sz w:val="24"/>
              </w:rPr>
            </w:pPr>
            <w:r w:rsidRPr="008A5808">
              <w:rPr>
                <w:rFonts w:ascii="Times New Roman" w:hAnsi="Times New Roman"/>
                <w:bCs/>
                <w:color w:val="000000"/>
                <w:sz w:val="24"/>
              </w:rPr>
              <w:t>Конструкторская, производственно-технологическая и нормативная документация для ремонта КИП и систем автоматики</w:t>
            </w:r>
          </w:p>
        </w:tc>
        <w:tc>
          <w:tcPr>
            <w:tcW w:w="918" w:type="pct"/>
          </w:tcPr>
          <w:p w:rsidR="006A6E0E" w:rsidRPr="00F578C2" w:rsidRDefault="006A6E0E" w:rsidP="006A6E0E">
            <w:pPr>
              <w:jc w:val="center"/>
              <w:rPr>
                <w:rFonts w:ascii="Times New Roman" w:hAnsi="Times New Roman"/>
                <w:sz w:val="20"/>
                <w:szCs w:val="20"/>
              </w:rPr>
            </w:pPr>
          </w:p>
        </w:tc>
        <w:tc>
          <w:tcPr>
            <w:tcW w:w="250" w:type="pct"/>
            <w:shd w:val="clear" w:color="auto" w:fill="auto"/>
            <w:vAlign w:val="center"/>
          </w:tcPr>
          <w:p w:rsidR="006A6E0E" w:rsidRDefault="006A6E0E" w:rsidP="006A6E0E">
            <w:pPr>
              <w:jc w:val="center"/>
              <w:rPr>
                <w:rFonts w:ascii="Times New Roman" w:hAnsi="Times New Roman"/>
                <w:sz w:val="20"/>
                <w:szCs w:val="20"/>
              </w:rPr>
            </w:pPr>
            <w:r>
              <w:rPr>
                <w:rFonts w:ascii="Times New Roman" w:hAnsi="Times New Roman"/>
                <w:sz w:val="20"/>
                <w:szCs w:val="20"/>
              </w:rPr>
              <w:t>2</w:t>
            </w:r>
          </w:p>
        </w:tc>
        <w:tc>
          <w:tcPr>
            <w:tcW w:w="542" w:type="pct"/>
            <w:vMerge/>
            <w:shd w:val="clear" w:color="auto" w:fill="auto"/>
          </w:tcPr>
          <w:p w:rsidR="006A6E0E" w:rsidRPr="00572E7C" w:rsidRDefault="006A6E0E" w:rsidP="006A6E0E">
            <w:pPr>
              <w:jc w:val="center"/>
              <w:rPr>
                <w:rFonts w:ascii="Times New Roman" w:hAnsi="Times New Roman"/>
                <w:sz w:val="20"/>
                <w:szCs w:val="20"/>
              </w:rPr>
            </w:pPr>
          </w:p>
        </w:tc>
      </w:tr>
      <w:tr w:rsidR="006A6E0E" w:rsidRPr="00572E7C" w:rsidTr="006A6E0E">
        <w:trPr>
          <w:trHeight w:val="280"/>
        </w:trPr>
        <w:tc>
          <w:tcPr>
            <w:tcW w:w="987" w:type="pct"/>
            <w:vMerge w:val="restart"/>
          </w:tcPr>
          <w:p w:rsidR="006A6E0E" w:rsidRPr="004B60F4" w:rsidRDefault="006A6E0E" w:rsidP="00A442BF">
            <w:pPr>
              <w:rPr>
                <w:rFonts w:ascii="Times New Roman" w:hAnsi="Times New Roman"/>
                <w:bCs/>
                <w:sz w:val="20"/>
                <w:szCs w:val="20"/>
              </w:rPr>
            </w:pPr>
            <w:r w:rsidRPr="00990C1F">
              <w:rPr>
                <w:rFonts w:ascii="Times New Roman" w:hAnsi="Times New Roman"/>
                <w:b/>
                <w:bCs/>
                <w:sz w:val="24"/>
              </w:rPr>
              <w:t xml:space="preserve">Тема </w:t>
            </w:r>
            <w:r>
              <w:rPr>
                <w:rFonts w:ascii="Times New Roman" w:hAnsi="Times New Roman"/>
                <w:b/>
                <w:bCs/>
                <w:sz w:val="24"/>
              </w:rPr>
              <w:t>1.</w:t>
            </w:r>
            <w:r w:rsidR="00A442BF">
              <w:rPr>
                <w:rFonts w:ascii="Times New Roman" w:hAnsi="Times New Roman"/>
                <w:b/>
                <w:bCs/>
                <w:sz w:val="24"/>
              </w:rPr>
              <w:t>2</w:t>
            </w:r>
            <w:r w:rsidRPr="00990C1F">
              <w:rPr>
                <w:rFonts w:ascii="Times New Roman" w:hAnsi="Times New Roman"/>
                <w:b/>
                <w:bCs/>
                <w:sz w:val="24"/>
              </w:rPr>
              <w:t xml:space="preserve">. </w:t>
            </w:r>
            <w:r w:rsidR="00A82782">
              <w:rPr>
                <w:rFonts w:ascii="Times New Roman" w:hAnsi="Times New Roman"/>
                <w:b/>
                <w:bCs/>
                <w:sz w:val="24"/>
              </w:rPr>
              <w:t>Техническое обслуживание п</w:t>
            </w:r>
            <w:r w:rsidRPr="00E24D5C">
              <w:rPr>
                <w:rFonts w:ascii="Times New Roman" w:hAnsi="Times New Roman"/>
                <w:b/>
                <w:bCs/>
                <w:color w:val="000000"/>
                <w:sz w:val="24"/>
              </w:rPr>
              <w:t>росты</w:t>
            </w:r>
            <w:r w:rsidR="00A82782">
              <w:rPr>
                <w:rFonts w:ascii="Times New Roman" w:hAnsi="Times New Roman"/>
                <w:b/>
                <w:bCs/>
                <w:color w:val="000000"/>
                <w:sz w:val="24"/>
              </w:rPr>
              <w:t>х</w:t>
            </w:r>
            <w:r w:rsidRPr="00E24D5C">
              <w:rPr>
                <w:rFonts w:ascii="Times New Roman" w:hAnsi="Times New Roman"/>
                <w:b/>
                <w:bCs/>
                <w:color w:val="000000"/>
                <w:sz w:val="24"/>
              </w:rPr>
              <w:t xml:space="preserve"> систем</w:t>
            </w:r>
            <w:r w:rsidR="00A82782">
              <w:rPr>
                <w:rFonts w:ascii="Times New Roman" w:hAnsi="Times New Roman"/>
                <w:b/>
                <w:bCs/>
                <w:color w:val="000000"/>
                <w:sz w:val="24"/>
              </w:rPr>
              <w:t xml:space="preserve"> автоматизации</w:t>
            </w:r>
            <w:r w:rsidRPr="00E24D5C">
              <w:rPr>
                <w:rFonts w:ascii="Times New Roman" w:hAnsi="Times New Roman"/>
                <w:b/>
                <w:bCs/>
                <w:color w:val="000000"/>
                <w:sz w:val="24"/>
              </w:rPr>
              <w:t xml:space="preserve"> </w:t>
            </w:r>
          </w:p>
        </w:tc>
        <w:tc>
          <w:tcPr>
            <w:tcW w:w="274" w:type="pct"/>
            <w:vAlign w:val="center"/>
          </w:tcPr>
          <w:p w:rsidR="006A6E0E" w:rsidRDefault="006A6E0E" w:rsidP="006A6E0E">
            <w:pPr>
              <w:numPr>
                <w:ilvl w:val="0"/>
                <w:numId w:val="20"/>
              </w:numPr>
              <w:ind w:left="0" w:firstLine="0"/>
              <w:jc w:val="center"/>
              <w:rPr>
                <w:rFonts w:ascii="Times New Roman" w:hAnsi="Times New Roman"/>
                <w:sz w:val="20"/>
                <w:szCs w:val="20"/>
              </w:rPr>
            </w:pPr>
          </w:p>
        </w:tc>
        <w:tc>
          <w:tcPr>
            <w:tcW w:w="2029" w:type="pct"/>
          </w:tcPr>
          <w:p w:rsidR="006A6E0E" w:rsidRPr="008A5808" w:rsidRDefault="006A6E0E" w:rsidP="006A6E0E">
            <w:pPr>
              <w:tabs>
                <w:tab w:val="left" w:pos="372"/>
              </w:tabs>
              <w:contextualSpacing/>
              <w:rPr>
                <w:rFonts w:ascii="Times New Roman" w:hAnsi="Times New Roman"/>
                <w:bCs/>
                <w:color w:val="000000"/>
                <w:sz w:val="24"/>
              </w:rPr>
            </w:pPr>
            <w:r>
              <w:rPr>
                <w:rFonts w:ascii="Times New Roman" w:hAnsi="Times New Roman"/>
                <w:bCs/>
                <w:color w:val="000000"/>
                <w:sz w:val="24"/>
              </w:rPr>
              <w:t>Простые системы автоматизации. Объемные гидроприводы</w:t>
            </w:r>
          </w:p>
        </w:tc>
        <w:tc>
          <w:tcPr>
            <w:tcW w:w="918" w:type="pct"/>
          </w:tcPr>
          <w:p w:rsidR="006A6E0E" w:rsidRPr="00F578C2" w:rsidRDefault="006A6E0E" w:rsidP="006A6E0E">
            <w:pPr>
              <w:jc w:val="center"/>
              <w:rPr>
                <w:rFonts w:ascii="Times New Roman" w:hAnsi="Times New Roman"/>
                <w:sz w:val="20"/>
                <w:szCs w:val="20"/>
              </w:rPr>
            </w:pPr>
          </w:p>
        </w:tc>
        <w:tc>
          <w:tcPr>
            <w:tcW w:w="250" w:type="pct"/>
            <w:shd w:val="clear" w:color="auto" w:fill="auto"/>
            <w:vAlign w:val="center"/>
          </w:tcPr>
          <w:p w:rsidR="006A6E0E" w:rsidRPr="004B60F4" w:rsidRDefault="006A6E0E" w:rsidP="006A6E0E">
            <w:pPr>
              <w:jc w:val="center"/>
              <w:rPr>
                <w:rFonts w:ascii="Times New Roman" w:hAnsi="Times New Roman"/>
                <w:sz w:val="20"/>
                <w:szCs w:val="20"/>
              </w:rPr>
            </w:pPr>
            <w:r>
              <w:rPr>
                <w:rFonts w:ascii="Times New Roman" w:hAnsi="Times New Roman"/>
                <w:sz w:val="20"/>
                <w:szCs w:val="20"/>
              </w:rPr>
              <w:t>2</w:t>
            </w:r>
          </w:p>
        </w:tc>
        <w:tc>
          <w:tcPr>
            <w:tcW w:w="542" w:type="pct"/>
            <w:vMerge/>
            <w:shd w:val="clear" w:color="auto" w:fill="auto"/>
          </w:tcPr>
          <w:p w:rsidR="006A6E0E" w:rsidRPr="00572E7C" w:rsidRDefault="006A6E0E" w:rsidP="006A6E0E">
            <w:pPr>
              <w:jc w:val="center"/>
              <w:rPr>
                <w:rFonts w:ascii="Times New Roman" w:hAnsi="Times New Roman"/>
                <w:sz w:val="20"/>
                <w:szCs w:val="20"/>
              </w:rPr>
            </w:pPr>
          </w:p>
        </w:tc>
      </w:tr>
      <w:tr w:rsidR="006A6E0E" w:rsidRPr="00572E7C" w:rsidTr="006A6E0E">
        <w:trPr>
          <w:trHeight w:val="280"/>
        </w:trPr>
        <w:tc>
          <w:tcPr>
            <w:tcW w:w="987" w:type="pct"/>
            <w:vMerge/>
          </w:tcPr>
          <w:p w:rsidR="006A6E0E" w:rsidRPr="004B60F4" w:rsidRDefault="006A6E0E" w:rsidP="006A6E0E">
            <w:pPr>
              <w:jc w:val="center"/>
              <w:rPr>
                <w:rFonts w:ascii="Times New Roman" w:hAnsi="Times New Roman"/>
                <w:bCs/>
                <w:sz w:val="20"/>
                <w:szCs w:val="20"/>
              </w:rPr>
            </w:pPr>
          </w:p>
        </w:tc>
        <w:tc>
          <w:tcPr>
            <w:tcW w:w="274" w:type="pct"/>
            <w:vAlign w:val="center"/>
          </w:tcPr>
          <w:p w:rsidR="006A6E0E" w:rsidRDefault="006A6E0E" w:rsidP="006A6E0E">
            <w:pPr>
              <w:numPr>
                <w:ilvl w:val="0"/>
                <w:numId w:val="20"/>
              </w:numPr>
              <w:ind w:left="0" w:firstLine="0"/>
              <w:jc w:val="center"/>
              <w:rPr>
                <w:rFonts w:ascii="Times New Roman" w:hAnsi="Times New Roman"/>
                <w:sz w:val="20"/>
                <w:szCs w:val="20"/>
              </w:rPr>
            </w:pPr>
          </w:p>
        </w:tc>
        <w:tc>
          <w:tcPr>
            <w:tcW w:w="2029" w:type="pct"/>
          </w:tcPr>
          <w:p w:rsidR="006A6E0E" w:rsidRDefault="006A6E0E" w:rsidP="006A6E0E">
            <w:pPr>
              <w:tabs>
                <w:tab w:val="left" w:pos="372"/>
              </w:tabs>
              <w:contextualSpacing/>
              <w:rPr>
                <w:rFonts w:ascii="Times New Roman" w:hAnsi="Times New Roman"/>
                <w:bCs/>
                <w:color w:val="000000"/>
                <w:sz w:val="24"/>
              </w:rPr>
            </w:pPr>
            <w:r>
              <w:rPr>
                <w:rFonts w:ascii="Times New Roman" w:hAnsi="Times New Roman"/>
                <w:bCs/>
                <w:color w:val="000000"/>
                <w:sz w:val="24"/>
              </w:rPr>
              <w:t>Функциональная схема объемного гидропривода</w:t>
            </w:r>
          </w:p>
        </w:tc>
        <w:tc>
          <w:tcPr>
            <w:tcW w:w="918" w:type="pct"/>
          </w:tcPr>
          <w:p w:rsidR="006A6E0E" w:rsidRPr="00F578C2" w:rsidRDefault="006A6E0E" w:rsidP="006A6E0E">
            <w:pPr>
              <w:jc w:val="center"/>
              <w:rPr>
                <w:rFonts w:ascii="Times New Roman" w:hAnsi="Times New Roman"/>
                <w:sz w:val="20"/>
                <w:szCs w:val="20"/>
              </w:rPr>
            </w:pPr>
          </w:p>
        </w:tc>
        <w:tc>
          <w:tcPr>
            <w:tcW w:w="250" w:type="pct"/>
            <w:shd w:val="clear" w:color="auto" w:fill="auto"/>
            <w:vAlign w:val="center"/>
          </w:tcPr>
          <w:p w:rsidR="006A6E0E" w:rsidRDefault="006A6E0E" w:rsidP="006A6E0E">
            <w:pPr>
              <w:jc w:val="center"/>
              <w:rPr>
                <w:rFonts w:ascii="Times New Roman" w:hAnsi="Times New Roman"/>
                <w:sz w:val="20"/>
                <w:szCs w:val="20"/>
              </w:rPr>
            </w:pPr>
            <w:r>
              <w:rPr>
                <w:rFonts w:ascii="Times New Roman" w:hAnsi="Times New Roman"/>
                <w:sz w:val="20"/>
                <w:szCs w:val="20"/>
              </w:rPr>
              <w:t>2</w:t>
            </w:r>
          </w:p>
        </w:tc>
        <w:tc>
          <w:tcPr>
            <w:tcW w:w="542" w:type="pct"/>
            <w:vMerge/>
            <w:shd w:val="clear" w:color="auto" w:fill="auto"/>
          </w:tcPr>
          <w:p w:rsidR="006A6E0E" w:rsidRPr="00572E7C" w:rsidRDefault="006A6E0E" w:rsidP="006A6E0E">
            <w:pPr>
              <w:jc w:val="center"/>
              <w:rPr>
                <w:rFonts w:ascii="Times New Roman" w:hAnsi="Times New Roman"/>
                <w:sz w:val="20"/>
                <w:szCs w:val="20"/>
              </w:rPr>
            </w:pPr>
          </w:p>
        </w:tc>
      </w:tr>
      <w:tr w:rsidR="006A6E0E" w:rsidRPr="00572E7C" w:rsidTr="006A6E0E">
        <w:trPr>
          <w:trHeight w:val="280"/>
        </w:trPr>
        <w:tc>
          <w:tcPr>
            <w:tcW w:w="987" w:type="pct"/>
            <w:vMerge/>
          </w:tcPr>
          <w:p w:rsidR="006A6E0E" w:rsidRPr="004B60F4" w:rsidRDefault="006A6E0E" w:rsidP="006A6E0E">
            <w:pPr>
              <w:jc w:val="center"/>
              <w:rPr>
                <w:rFonts w:ascii="Times New Roman" w:hAnsi="Times New Roman"/>
                <w:bCs/>
                <w:sz w:val="20"/>
                <w:szCs w:val="20"/>
              </w:rPr>
            </w:pPr>
          </w:p>
        </w:tc>
        <w:tc>
          <w:tcPr>
            <w:tcW w:w="274" w:type="pct"/>
            <w:vAlign w:val="center"/>
          </w:tcPr>
          <w:p w:rsidR="006A6E0E" w:rsidRDefault="006A6E0E" w:rsidP="006A6E0E">
            <w:pPr>
              <w:numPr>
                <w:ilvl w:val="0"/>
                <w:numId w:val="20"/>
              </w:numPr>
              <w:ind w:left="0" w:firstLine="0"/>
              <w:jc w:val="center"/>
              <w:rPr>
                <w:rFonts w:ascii="Times New Roman" w:hAnsi="Times New Roman"/>
                <w:sz w:val="20"/>
                <w:szCs w:val="20"/>
              </w:rPr>
            </w:pPr>
          </w:p>
        </w:tc>
        <w:tc>
          <w:tcPr>
            <w:tcW w:w="2029" w:type="pct"/>
          </w:tcPr>
          <w:p w:rsidR="006A6E0E" w:rsidRPr="008A5808" w:rsidRDefault="006A6E0E" w:rsidP="006A6E0E">
            <w:pPr>
              <w:tabs>
                <w:tab w:val="left" w:pos="372"/>
              </w:tabs>
              <w:contextualSpacing/>
              <w:rPr>
                <w:rFonts w:ascii="Times New Roman" w:hAnsi="Times New Roman"/>
                <w:bCs/>
                <w:color w:val="000000"/>
                <w:sz w:val="24"/>
              </w:rPr>
            </w:pPr>
            <w:r>
              <w:rPr>
                <w:rFonts w:ascii="Times New Roman" w:hAnsi="Times New Roman"/>
                <w:bCs/>
                <w:color w:val="000000"/>
                <w:sz w:val="24"/>
              </w:rPr>
              <w:t xml:space="preserve">Принцип действия объемных гидроприводов и контроль основных параметров </w:t>
            </w:r>
          </w:p>
        </w:tc>
        <w:tc>
          <w:tcPr>
            <w:tcW w:w="918" w:type="pct"/>
          </w:tcPr>
          <w:p w:rsidR="006A6E0E" w:rsidRPr="00F578C2" w:rsidRDefault="006A6E0E" w:rsidP="006A6E0E">
            <w:pPr>
              <w:jc w:val="center"/>
              <w:rPr>
                <w:rFonts w:ascii="Times New Roman" w:hAnsi="Times New Roman"/>
                <w:sz w:val="20"/>
                <w:szCs w:val="20"/>
              </w:rPr>
            </w:pPr>
          </w:p>
        </w:tc>
        <w:tc>
          <w:tcPr>
            <w:tcW w:w="250" w:type="pct"/>
            <w:shd w:val="clear" w:color="auto" w:fill="auto"/>
            <w:vAlign w:val="center"/>
          </w:tcPr>
          <w:p w:rsidR="006A6E0E" w:rsidRPr="004B60F4" w:rsidRDefault="006A6E0E" w:rsidP="006A6E0E">
            <w:pPr>
              <w:jc w:val="center"/>
              <w:rPr>
                <w:rFonts w:ascii="Times New Roman" w:hAnsi="Times New Roman"/>
                <w:sz w:val="20"/>
                <w:szCs w:val="20"/>
              </w:rPr>
            </w:pPr>
            <w:r>
              <w:rPr>
                <w:rFonts w:ascii="Times New Roman" w:hAnsi="Times New Roman"/>
                <w:sz w:val="20"/>
                <w:szCs w:val="20"/>
              </w:rPr>
              <w:t>2</w:t>
            </w:r>
          </w:p>
        </w:tc>
        <w:tc>
          <w:tcPr>
            <w:tcW w:w="542" w:type="pct"/>
            <w:vMerge/>
            <w:shd w:val="clear" w:color="auto" w:fill="auto"/>
          </w:tcPr>
          <w:p w:rsidR="006A6E0E" w:rsidRPr="00572E7C" w:rsidRDefault="006A6E0E" w:rsidP="006A6E0E">
            <w:pPr>
              <w:jc w:val="center"/>
              <w:rPr>
                <w:rFonts w:ascii="Times New Roman" w:hAnsi="Times New Roman"/>
                <w:sz w:val="20"/>
                <w:szCs w:val="20"/>
              </w:rPr>
            </w:pPr>
          </w:p>
        </w:tc>
      </w:tr>
      <w:tr w:rsidR="006A6E0E" w:rsidRPr="00572E7C" w:rsidTr="006A6E0E">
        <w:trPr>
          <w:trHeight w:val="280"/>
        </w:trPr>
        <w:tc>
          <w:tcPr>
            <w:tcW w:w="987" w:type="pct"/>
            <w:vMerge/>
          </w:tcPr>
          <w:p w:rsidR="006A6E0E" w:rsidRPr="004B60F4" w:rsidRDefault="006A6E0E" w:rsidP="006A6E0E">
            <w:pPr>
              <w:jc w:val="center"/>
              <w:rPr>
                <w:rFonts w:ascii="Times New Roman" w:hAnsi="Times New Roman"/>
                <w:bCs/>
                <w:sz w:val="20"/>
                <w:szCs w:val="20"/>
              </w:rPr>
            </w:pPr>
          </w:p>
        </w:tc>
        <w:tc>
          <w:tcPr>
            <w:tcW w:w="2303" w:type="pct"/>
            <w:gridSpan w:val="2"/>
          </w:tcPr>
          <w:p w:rsidR="006A6E0E" w:rsidRPr="00990C1F" w:rsidRDefault="006A6E0E" w:rsidP="006A6E0E">
            <w:pPr>
              <w:widowControl w:val="0"/>
              <w:tabs>
                <w:tab w:val="left" w:pos="450"/>
              </w:tabs>
              <w:ind w:left="23"/>
              <w:jc w:val="both"/>
              <w:rPr>
                <w:rFonts w:ascii="Times New Roman" w:hAnsi="Times New Roman"/>
              </w:rPr>
            </w:pPr>
            <w:r w:rsidRPr="00337F45">
              <w:rPr>
                <w:rFonts w:ascii="Times New Roman" w:hAnsi="Times New Roman"/>
                <w:b/>
                <w:bCs/>
                <w:szCs w:val="20"/>
              </w:rPr>
              <w:t>Практические занятия</w:t>
            </w:r>
          </w:p>
        </w:tc>
        <w:tc>
          <w:tcPr>
            <w:tcW w:w="918" w:type="pct"/>
            <w:vAlign w:val="center"/>
          </w:tcPr>
          <w:p w:rsidR="006A6E0E" w:rsidRPr="00034FA5" w:rsidRDefault="006A6E0E" w:rsidP="006A6E0E">
            <w:pPr>
              <w:jc w:val="center"/>
              <w:rPr>
                <w:rFonts w:ascii="Times New Roman" w:hAnsi="Times New Roman"/>
                <w:b/>
                <w:i/>
                <w:sz w:val="20"/>
                <w:szCs w:val="20"/>
              </w:rPr>
            </w:pPr>
            <w:r>
              <w:rPr>
                <w:rFonts w:ascii="Times New Roman" w:hAnsi="Times New Roman"/>
                <w:b/>
                <w:i/>
                <w:sz w:val="20"/>
                <w:szCs w:val="20"/>
              </w:rPr>
              <w:t>36</w:t>
            </w:r>
          </w:p>
        </w:tc>
        <w:tc>
          <w:tcPr>
            <w:tcW w:w="250" w:type="pct"/>
            <w:shd w:val="clear" w:color="auto" w:fill="auto"/>
          </w:tcPr>
          <w:p w:rsidR="006A6E0E" w:rsidRPr="00337F45" w:rsidRDefault="006A6E0E" w:rsidP="006A6E0E">
            <w:pPr>
              <w:widowControl w:val="0"/>
              <w:suppressAutoHyphens/>
              <w:jc w:val="both"/>
              <w:rPr>
                <w:rFonts w:ascii="Times New Roman" w:hAnsi="Times New Roman"/>
                <w:b/>
                <w:szCs w:val="20"/>
              </w:rPr>
            </w:pPr>
          </w:p>
        </w:tc>
        <w:tc>
          <w:tcPr>
            <w:tcW w:w="542" w:type="pct"/>
            <w:vMerge/>
            <w:shd w:val="clear" w:color="auto" w:fill="auto"/>
          </w:tcPr>
          <w:p w:rsidR="006A6E0E" w:rsidRPr="00572E7C" w:rsidRDefault="006A6E0E" w:rsidP="006A6E0E">
            <w:pPr>
              <w:jc w:val="center"/>
              <w:rPr>
                <w:rFonts w:ascii="Times New Roman" w:hAnsi="Times New Roman"/>
                <w:sz w:val="20"/>
                <w:szCs w:val="20"/>
              </w:rPr>
            </w:pPr>
          </w:p>
        </w:tc>
      </w:tr>
      <w:tr w:rsidR="006A6E0E" w:rsidRPr="00572E7C" w:rsidTr="006A6E0E">
        <w:trPr>
          <w:trHeight w:val="280"/>
        </w:trPr>
        <w:tc>
          <w:tcPr>
            <w:tcW w:w="987" w:type="pct"/>
            <w:vMerge/>
          </w:tcPr>
          <w:p w:rsidR="006A6E0E" w:rsidRPr="004B60F4" w:rsidRDefault="006A6E0E" w:rsidP="006A6E0E">
            <w:pPr>
              <w:jc w:val="center"/>
              <w:rPr>
                <w:rFonts w:ascii="Times New Roman" w:hAnsi="Times New Roman"/>
                <w:bCs/>
                <w:sz w:val="20"/>
                <w:szCs w:val="20"/>
              </w:rPr>
            </w:pPr>
          </w:p>
        </w:tc>
        <w:tc>
          <w:tcPr>
            <w:tcW w:w="274" w:type="pct"/>
          </w:tcPr>
          <w:p w:rsidR="006A6E0E" w:rsidRPr="005C2244" w:rsidRDefault="006A6E0E" w:rsidP="00A82782">
            <w:pPr>
              <w:widowControl w:val="0"/>
              <w:numPr>
                <w:ilvl w:val="0"/>
                <w:numId w:val="20"/>
              </w:numPr>
              <w:suppressAutoHyphens/>
              <w:jc w:val="both"/>
              <w:rPr>
                <w:rFonts w:ascii="Times New Roman" w:hAnsi="Times New Roman"/>
                <w:sz w:val="20"/>
                <w:szCs w:val="20"/>
              </w:rPr>
            </w:pPr>
          </w:p>
        </w:tc>
        <w:tc>
          <w:tcPr>
            <w:tcW w:w="2029" w:type="pct"/>
          </w:tcPr>
          <w:p w:rsidR="006A6E0E" w:rsidRPr="009154A8" w:rsidRDefault="006A6E0E" w:rsidP="006A6E0E">
            <w:pPr>
              <w:widowControl w:val="0"/>
              <w:tabs>
                <w:tab w:val="left" w:pos="2438"/>
              </w:tabs>
              <w:ind w:left="23"/>
              <w:jc w:val="both"/>
              <w:rPr>
                <w:rFonts w:ascii="Times New Roman" w:hAnsi="Times New Roman"/>
                <w:sz w:val="24"/>
              </w:rPr>
            </w:pPr>
            <w:r w:rsidRPr="009154A8">
              <w:rPr>
                <w:rFonts w:ascii="Times New Roman" w:hAnsi="Times New Roman"/>
                <w:sz w:val="24"/>
              </w:rPr>
              <w:t xml:space="preserve">Объемные гидроприводы. Анализ структурной </w:t>
            </w:r>
            <w:r w:rsidRPr="009154A8">
              <w:rPr>
                <w:rFonts w:ascii="Times New Roman" w:hAnsi="Times New Roman"/>
                <w:sz w:val="24"/>
              </w:rPr>
              <w:lastRenderedPageBreak/>
              <w:t>схемы объемного гидропривода</w:t>
            </w:r>
          </w:p>
        </w:tc>
        <w:tc>
          <w:tcPr>
            <w:tcW w:w="918" w:type="pct"/>
          </w:tcPr>
          <w:p w:rsidR="006A6E0E" w:rsidRPr="00F578C2" w:rsidRDefault="006A6E0E" w:rsidP="006A6E0E">
            <w:pPr>
              <w:jc w:val="center"/>
              <w:rPr>
                <w:rFonts w:ascii="Times New Roman" w:hAnsi="Times New Roman"/>
                <w:sz w:val="20"/>
                <w:szCs w:val="20"/>
              </w:rPr>
            </w:pPr>
          </w:p>
        </w:tc>
        <w:tc>
          <w:tcPr>
            <w:tcW w:w="250" w:type="pct"/>
            <w:shd w:val="clear" w:color="auto" w:fill="auto"/>
          </w:tcPr>
          <w:p w:rsidR="006A6E0E" w:rsidRPr="005C2244" w:rsidRDefault="006A6E0E" w:rsidP="006A6E0E">
            <w:pPr>
              <w:widowControl w:val="0"/>
              <w:suppressAutoHyphens/>
              <w:jc w:val="both"/>
              <w:rPr>
                <w:rFonts w:ascii="Times New Roman" w:hAnsi="Times New Roman"/>
                <w:sz w:val="20"/>
                <w:szCs w:val="20"/>
              </w:rPr>
            </w:pPr>
            <w:r>
              <w:rPr>
                <w:rFonts w:ascii="Times New Roman" w:hAnsi="Times New Roman"/>
                <w:sz w:val="20"/>
                <w:szCs w:val="20"/>
              </w:rPr>
              <w:t>2</w:t>
            </w:r>
          </w:p>
        </w:tc>
        <w:tc>
          <w:tcPr>
            <w:tcW w:w="542" w:type="pct"/>
            <w:vMerge/>
            <w:shd w:val="clear" w:color="auto" w:fill="auto"/>
          </w:tcPr>
          <w:p w:rsidR="006A6E0E" w:rsidRPr="00572E7C" w:rsidRDefault="006A6E0E" w:rsidP="006A6E0E">
            <w:pPr>
              <w:jc w:val="center"/>
              <w:rPr>
                <w:rFonts w:ascii="Times New Roman" w:hAnsi="Times New Roman"/>
                <w:sz w:val="20"/>
                <w:szCs w:val="20"/>
              </w:rPr>
            </w:pPr>
          </w:p>
        </w:tc>
      </w:tr>
      <w:tr w:rsidR="006A6E0E" w:rsidRPr="00572E7C" w:rsidTr="006A6E0E">
        <w:trPr>
          <w:trHeight w:val="280"/>
        </w:trPr>
        <w:tc>
          <w:tcPr>
            <w:tcW w:w="987" w:type="pct"/>
            <w:vMerge/>
          </w:tcPr>
          <w:p w:rsidR="006A6E0E" w:rsidRPr="004B60F4" w:rsidRDefault="006A6E0E" w:rsidP="006A6E0E">
            <w:pPr>
              <w:jc w:val="center"/>
              <w:rPr>
                <w:rFonts w:ascii="Times New Roman" w:hAnsi="Times New Roman"/>
                <w:bCs/>
                <w:sz w:val="20"/>
                <w:szCs w:val="20"/>
              </w:rPr>
            </w:pPr>
          </w:p>
        </w:tc>
        <w:tc>
          <w:tcPr>
            <w:tcW w:w="274" w:type="pct"/>
          </w:tcPr>
          <w:p w:rsidR="006A6E0E" w:rsidRPr="005C2244" w:rsidRDefault="006A6E0E" w:rsidP="00A82782">
            <w:pPr>
              <w:widowControl w:val="0"/>
              <w:numPr>
                <w:ilvl w:val="0"/>
                <w:numId w:val="20"/>
              </w:numPr>
              <w:suppressAutoHyphens/>
              <w:jc w:val="both"/>
              <w:rPr>
                <w:rFonts w:ascii="Times New Roman" w:hAnsi="Times New Roman"/>
                <w:sz w:val="20"/>
                <w:szCs w:val="20"/>
              </w:rPr>
            </w:pPr>
          </w:p>
        </w:tc>
        <w:tc>
          <w:tcPr>
            <w:tcW w:w="2029" w:type="pct"/>
          </w:tcPr>
          <w:p w:rsidR="006A6E0E" w:rsidRPr="009154A8" w:rsidRDefault="006A6E0E" w:rsidP="006A6E0E">
            <w:pPr>
              <w:widowControl w:val="0"/>
              <w:tabs>
                <w:tab w:val="left" w:pos="2438"/>
              </w:tabs>
              <w:ind w:left="23"/>
              <w:jc w:val="both"/>
              <w:rPr>
                <w:rFonts w:ascii="Times New Roman" w:hAnsi="Times New Roman"/>
                <w:sz w:val="24"/>
              </w:rPr>
            </w:pPr>
            <w:r w:rsidRPr="009154A8">
              <w:rPr>
                <w:rFonts w:ascii="Times New Roman" w:hAnsi="Times New Roman"/>
                <w:sz w:val="24"/>
              </w:rPr>
              <w:t>Принцип действия и контроль основных параметров  объемного гидропривода</w:t>
            </w:r>
          </w:p>
        </w:tc>
        <w:tc>
          <w:tcPr>
            <w:tcW w:w="918" w:type="pct"/>
          </w:tcPr>
          <w:p w:rsidR="006A6E0E" w:rsidRPr="00F578C2" w:rsidRDefault="006A6E0E" w:rsidP="006A6E0E">
            <w:pPr>
              <w:jc w:val="center"/>
              <w:rPr>
                <w:rFonts w:ascii="Times New Roman" w:hAnsi="Times New Roman"/>
                <w:sz w:val="20"/>
                <w:szCs w:val="20"/>
              </w:rPr>
            </w:pPr>
          </w:p>
        </w:tc>
        <w:tc>
          <w:tcPr>
            <w:tcW w:w="250" w:type="pct"/>
            <w:shd w:val="clear" w:color="auto" w:fill="auto"/>
          </w:tcPr>
          <w:p w:rsidR="006A6E0E" w:rsidRPr="005C2244" w:rsidRDefault="006A6E0E" w:rsidP="006A6E0E">
            <w:pPr>
              <w:widowControl w:val="0"/>
              <w:suppressAutoHyphens/>
              <w:jc w:val="both"/>
              <w:rPr>
                <w:rFonts w:ascii="Times New Roman" w:hAnsi="Times New Roman"/>
                <w:sz w:val="20"/>
                <w:szCs w:val="20"/>
              </w:rPr>
            </w:pPr>
            <w:r>
              <w:rPr>
                <w:rFonts w:ascii="Times New Roman" w:hAnsi="Times New Roman"/>
                <w:sz w:val="20"/>
                <w:szCs w:val="20"/>
              </w:rPr>
              <w:t>2</w:t>
            </w:r>
          </w:p>
        </w:tc>
        <w:tc>
          <w:tcPr>
            <w:tcW w:w="542" w:type="pct"/>
            <w:vMerge/>
            <w:shd w:val="clear" w:color="auto" w:fill="auto"/>
          </w:tcPr>
          <w:p w:rsidR="006A6E0E" w:rsidRPr="00572E7C" w:rsidRDefault="006A6E0E" w:rsidP="006A6E0E">
            <w:pPr>
              <w:jc w:val="center"/>
              <w:rPr>
                <w:rFonts w:ascii="Times New Roman" w:hAnsi="Times New Roman"/>
                <w:sz w:val="20"/>
                <w:szCs w:val="20"/>
              </w:rPr>
            </w:pPr>
          </w:p>
        </w:tc>
      </w:tr>
      <w:tr w:rsidR="006A6E0E" w:rsidRPr="00572E7C" w:rsidTr="006A6E0E">
        <w:trPr>
          <w:trHeight w:val="280"/>
        </w:trPr>
        <w:tc>
          <w:tcPr>
            <w:tcW w:w="987" w:type="pct"/>
            <w:vMerge/>
          </w:tcPr>
          <w:p w:rsidR="006A6E0E" w:rsidRPr="004B60F4" w:rsidRDefault="006A6E0E" w:rsidP="006A6E0E">
            <w:pPr>
              <w:jc w:val="center"/>
              <w:rPr>
                <w:rFonts w:ascii="Times New Roman" w:hAnsi="Times New Roman"/>
                <w:bCs/>
                <w:sz w:val="20"/>
                <w:szCs w:val="20"/>
              </w:rPr>
            </w:pPr>
          </w:p>
        </w:tc>
        <w:tc>
          <w:tcPr>
            <w:tcW w:w="274" w:type="pct"/>
          </w:tcPr>
          <w:p w:rsidR="006A6E0E" w:rsidRPr="005C2244" w:rsidRDefault="006A6E0E" w:rsidP="00A82782">
            <w:pPr>
              <w:widowControl w:val="0"/>
              <w:numPr>
                <w:ilvl w:val="0"/>
                <w:numId w:val="20"/>
              </w:numPr>
              <w:suppressAutoHyphens/>
              <w:jc w:val="both"/>
              <w:rPr>
                <w:rFonts w:ascii="Times New Roman" w:hAnsi="Times New Roman"/>
                <w:sz w:val="20"/>
                <w:szCs w:val="20"/>
              </w:rPr>
            </w:pPr>
          </w:p>
        </w:tc>
        <w:tc>
          <w:tcPr>
            <w:tcW w:w="2029" w:type="pct"/>
          </w:tcPr>
          <w:p w:rsidR="006A6E0E" w:rsidRPr="009154A8" w:rsidRDefault="006A6E0E" w:rsidP="006A6E0E">
            <w:pPr>
              <w:widowControl w:val="0"/>
              <w:tabs>
                <w:tab w:val="left" w:pos="2438"/>
              </w:tabs>
              <w:ind w:left="23"/>
              <w:jc w:val="both"/>
              <w:rPr>
                <w:rFonts w:ascii="Times New Roman" w:hAnsi="Times New Roman"/>
                <w:sz w:val="24"/>
              </w:rPr>
            </w:pPr>
            <w:r w:rsidRPr="009154A8">
              <w:rPr>
                <w:rFonts w:ascii="Times New Roman" w:hAnsi="Times New Roman"/>
                <w:sz w:val="24"/>
              </w:rPr>
              <w:t xml:space="preserve">Расчет </w:t>
            </w:r>
            <w:proofErr w:type="spellStart"/>
            <w:r w:rsidRPr="009154A8">
              <w:rPr>
                <w:rFonts w:ascii="Times New Roman" w:hAnsi="Times New Roman"/>
                <w:sz w:val="24"/>
              </w:rPr>
              <w:t>гидромотора</w:t>
            </w:r>
            <w:proofErr w:type="spellEnd"/>
          </w:p>
        </w:tc>
        <w:tc>
          <w:tcPr>
            <w:tcW w:w="918" w:type="pct"/>
          </w:tcPr>
          <w:p w:rsidR="006A6E0E" w:rsidRPr="00F578C2" w:rsidRDefault="006A6E0E" w:rsidP="006A6E0E">
            <w:pPr>
              <w:jc w:val="center"/>
              <w:rPr>
                <w:rFonts w:ascii="Times New Roman" w:hAnsi="Times New Roman"/>
                <w:sz w:val="20"/>
                <w:szCs w:val="20"/>
              </w:rPr>
            </w:pPr>
          </w:p>
        </w:tc>
        <w:tc>
          <w:tcPr>
            <w:tcW w:w="250" w:type="pct"/>
            <w:shd w:val="clear" w:color="auto" w:fill="auto"/>
          </w:tcPr>
          <w:p w:rsidR="006A6E0E" w:rsidRPr="005C2244" w:rsidRDefault="006A6E0E" w:rsidP="006A6E0E">
            <w:pPr>
              <w:widowControl w:val="0"/>
              <w:suppressAutoHyphens/>
              <w:jc w:val="both"/>
              <w:rPr>
                <w:rFonts w:ascii="Times New Roman" w:hAnsi="Times New Roman"/>
                <w:sz w:val="20"/>
                <w:szCs w:val="20"/>
              </w:rPr>
            </w:pPr>
            <w:r>
              <w:rPr>
                <w:rFonts w:ascii="Times New Roman" w:hAnsi="Times New Roman"/>
                <w:sz w:val="20"/>
                <w:szCs w:val="20"/>
              </w:rPr>
              <w:t>2</w:t>
            </w:r>
          </w:p>
        </w:tc>
        <w:tc>
          <w:tcPr>
            <w:tcW w:w="542" w:type="pct"/>
            <w:vMerge/>
            <w:shd w:val="clear" w:color="auto" w:fill="auto"/>
          </w:tcPr>
          <w:p w:rsidR="006A6E0E" w:rsidRPr="00572E7C" w:rsidRDefault="006A6E0E" w:rsidP="006A6E0E">
            <w:pPr>
              <w:jc w:val="center"/>
              <w:rPr>
                <w:rFonts w:ascii="Times New Roman" w:hAnsi="Times New Roman"/>
                <w:sz w:val="20"/>
                <w:szCs w:val="20"/>
              </w:rPr>
            </w:pPr>
          </w:p>
        </w:tc>
      </w:tr>
      <w:tr w:rsidR="00A442BF" w:rsidRPr="00572E7C" w:rsidTr="006A6E0E">
        <w:trPr>
          <w:trHeight w:val="280"/>
        </w:trPr>
        <w:tc>
          <w:tcPr>
            <w:tcW w:w="987" w:type="pct"/>
            <w:vMerge w:val="restart"/>
          </w:tcPr>
          <w:p w:rsidR="00A442BF" w:rsidRPr="004B60F4" w:rsidRDefault="00A442BF" w:rsidP="00A442BF">
            <w:pPr>
              <w:rPr>
                <w:rFonts w:ascii="Times New Roman" w:hAnsi="Times New Roman"/>
                <w:bCs/>
                <w:sz w:val="20"/>
                <w:szCs w:val="20"/>
              </w:rPr>
            </w:pPr>
            <w:r w:rsidRPr="00990C1F">
              <w:rPr>
                <w:rFonts w:ascii="Times New Roman" w:hAnsi="Times New Roman"/>
                <w:b/>
                <w:bCs/>
                <w:sz w:val="24"/>
              </w:rPr>
              <w:t xml:space="preserve">Тема </w:t>
            </w:r>
            <w:r>
              <w:rPr>
                <w:rFonts w:ascii="Times New Roman" w:hAnsi="Times New Roman"/>
                <w:b/>
                <w:bCs/>
                <w:sz w:val="24"/>
              </w:rPr>
              <w:t>1.3</w:t>
            </w:r>
            <w:r w:rsidRPr="00990C1F">
              <w:rPr>
                <w:rFonts w:ascii="Times New Roman" w:hAnsi="Times New Roman"/>
                <w:b/>
                <w:bCs/>
                <w:sz w:val="24"/>
              </w:rPr>
              <w:t xml:space="preserve">. </w:t>
            </w:r>
            <w:r>
              <w:rPr>
                <w:rFonts w:ascii="Times New Roman" w:hAnsi="Times New Roman"/>
                <w:b/>
                <w:bCs/>
                <w:color w:val="000000"/>
                <w:sz w:val="24"/>
              </w:rPr>
              <w:t>Сигнализация в системах автоматики</w:t>
            </w:r>
          </w:p>
        </w:tc>
        <w:tc>
          <w:tcPr>
            <w:tcW w:w="3471" w:type="pct"/>
            <w:gridSpan w:val="4"/>
          </w:tcPr>
          <w:p w:rsidR="00A442BF" w:rsidRPr="002424C3" w:rsidRDefault="00A442BF" w:rsidP="006A6E0E">
            <w:pPr>
              <w:widowControl w:val="0"/>
              <w:suppressAutoHyphens/>
              <w:jc w:val="both"/>
              <w:rPr>
                <w:rFonts w:ascii="Times New Roman" w:hAnsi="Times New Roman"/>
                <w:b/>
                <w:sz w:val="20"/>
                <w:szCs w:val="20"/>
              </w:rPr>
            </w:pPr>
            <w:proofErr w:type="spellStart"/>
            <w:r w:rsidRPr="002424C3">
              <w:rPr>
                <w:rFonts w:ascii="Times New Roman" w:hAnsi="Times New Roman"/>
                <w:b/>
                <w:sz w:val="20"/>
                <w:szCs w:val="20"/>
              </w:rPr>
              <w:t>Содерхание</w:t>
            </w:r>
            <w:proofErr w:type="spellEnd"/>
          </w:p>
        </w:tc>
        <w:tc>
          <w:tcPr>
            <w:tcW w:w="542" w:type="pct"/>
            <w:vMerge/>
            <w:shd w:val="clear" w:color="auto" w:fill="auto"/>
          </w:tcPr>
          <w:p w:rsidR="00A442BF" w:rsidRPr="00572E7C" w:rsidRDefault="00A442BF" w:rsidP="006A6E0E">
            <w:pPr>
              <w:jc w:val="center"/>
              <w:rPr>
                <w:rFonts w:ascii="Times New Roman" w:hAnsi="Times New Roman"/>
                <w:sz w:val="20"/>
                <w:szCs w:val="20"/>
              </w:rPr>
            </w:pPr>
          </w:p>
        </w:tc>
      </w:tr>
      <w:tr w:rsidR="00A442BF" w:rsidRPr="00572E7C" w:rsidTr="006A6E0E">
        <w:trPr>
          <w:trHeight w:val="280"/>
        </w:trPr>
        <w:tc>
          <w:tcPr>
            <w:tcW w:w="987" w:type="pct"/>
            <w:vMerge/>
          </w:tcPr>
          <w:p w:rsidR="00A442BF" w:rsidRPr="004B60F4" w:rsidRDefault="00A442BF" w:rsidP="006A6E0E">
            <w:pPr>
              <w:rPr>
                <w:rFonts w:ascii="Times New Roman" w:hAnsi="Times New Roman"/>
                <w:bCs/>
                <w:sz w:val="20"/>
                <w:szCs w:val="20"/>
              </w:rPr>
            </w:pPr>
          </w:p>
        </w:tc>
        <w:tc>
          <w:tcPr>
            <w:tcW w:w="274" w:type="pct"/>
            <w:vAlign w:val="center"/>
          </w:tcPr>
          <w:p w:rsidR="00A442BF" w:rsidRDefault="00A442BF" w:rsidP="006A6E0E">
            <w:pPr>
              <w:numPr>
                <w:ilvl w:val="0"/>
                <w:numId w:val="20"/>
              </w:numPr>
              <w:ind w:left="0" w:firstLine="0"/>
              <w:jc w:val="center"/>
              <w:rPr>
                <w:rFonts w:ascii="Times New Roman" w:hAnsi="Times New Roman"/>
                <w:sz w:val="20"/>
                <w:szCs w:val="20"/>
              </w:rPr>
            </w:pPr>
          </w:p>
        </w:tc>
        <w:tc>
          <w:tcPr>
            <w:tcW w:w="2029" w:type="pct"/>
          </w:tcPr>
          <w:p w:rsidR="00A442BF" w:rsidRDefault="00A442BF" w:rsidP="006A6E0E">
            <w:pPr>
              <w:tabs>
                <w:tab w:val="left" w:pos="372"/>
              </w:tabs>
              <w:contextualSpacing/>
              <w:rPr>
                <w:rFonts w:ascii="Times New Roman" w:hAnsi="Times New Roman"/>
                <w:bCs/>
                <w:color w:val="000000"/>
                <w:sz w:val="24"/>
              </w:rPr>
            </w:pPr>
            <w:r>
              <w:rPr>
                <w:rFonts w:ascii="Times New Roman" w:hAnsi="Times New Roman"/>
                <w:color w:val="000000"/>
                <w:sz w:val="24"/>
              </w:rPr>
              <w:t xml:space="preserve">Общие сведения, назначение систем сигнализации и контроля. </w:t>
            </w:r>
            <w:r w:rsidRPr="009B31D3">
              <w:rPr>
                <w:rFonts w:ascii="Times New Roman" w:hAnsi="Times New Roman"/>
                <w:color w:val="000000"/>
                <w:sz w:val="24"/>
              </w:rPr>
              <w:t>Схемы сигнализации</w:t>
            </w:r>
          </w:p>
        </w:tc>
        <w:tc>
          <w:tcPr>
            <w:tcW w:w="918" w:type="pct"/>
          </w:tcPr>
          <w:p w:rsidR="00A442BF" w:rsidRPr="00F578C2" w:rsidRDefault="00A442BF" w:rsidP="006A6E0E">
            <w:pPr>
              <w:jc w:val="center"/>
              <w:rPr>
                <w:rFonts w:ascii="Times New Roman" w:hAnsi="Times New Roman"/>
                <w:sz w:val="20"/>
                <w:szCs w:val="20"/>
              </w:rPr>
            </w:pPr>
          </w:p>
        </w:tc>
        <w:tc>
          <w:tcPr>
            <w:tcW w:w="250" w:type="pct"/>
            <w:shd w:val="clear" w:color="auto" w:fill="auto"/>
            <w:vAlign w:val="center"/>
          </w:tcPr>
          <w:p w:rsidR="00A442BF" w:rsidRDefault="00A442BF" w:rsidP="006A6E0E">
            <w:pPr>
              <w:jc w:val="center"/>
              <w:rPr>
                <w:rFonts w:ascii="Times New Roman" w:hAnsi="Times New Roman"/>
                <w:sz w:val="20"/>
                <w:szCs w:val="20"/>
              </w:rPr>
            </w:pPr>
            <w:r>
              <w:rPr>
                <w:rFonts w:ascii="Times New Roman" w:hAnsi="Times New Roman"/>
                <w:sz w:val="20"/>
                <w:szCs w:val="20"/>
              </w:rPr>
              <w:t>2</w:t>
            </w:r>
          </w:p>
        </w:tc>
        <w:tc>
          <w:tcPr>
            <w:tcW w:w="542" w:type="pct"/>
            <w:vMerge/>
            <w:shd w:val="clear" w:color="auto" w:fill="auto"/>
          </w:tcPr>
          <w:p w:rsidR="00A442BF" w:rsidRPr="00572E7C" w:rsidRDefault="00A442BF" w:rsidP="006A6E0E">
            <w:pPr>
              <w:jc w:val="center"/>
              <w:rPr>
                <w:rFonts w:ascii="Times New Roman" w:hAnsi="Times New Roman"/>
                <w:sz w:val="20"/>
                <w:szCs w:val="20"/>
              </w:rPr>
            </w:pPr>
          </w:p>
        </w:tc>
      </w:tr>
      <w:tr w:rsidR="00A442BF" w:rsidRPr="00572E7C" w:rsidTr="006A6E0E">
        <w:trPr>
          <w:trHeight w:val="280"/>
        </w:trPr>
        <w:tc>
          <w:tcPr>
            <w:tcW w:w="987" w:type="pct"/>
            <w:vMerge/>
          </w:tcPr>
          <w:p w:rsidR="00A442BF" w:rsidRPr="004B60F4" w:rsidRDefault="00A442BF" w:rsidP="006A6E0E">
            <w:pPr>
              <w:jc w:val="center"/>
              <w:rPr>
                <w:rFonts w:ascii="Times New Roman" w:hAnsi="Times New Roman"/>
                <w:bCs/>
                <w:sz w:val="20"/>
                <w:szCs w:val="20"/>
              </w:rPr>
            </w:pPr>
          </w:p>
        </w:tc>
        <w:tc>
          <w:tcPr>
            <w:tcW w:w="274" w:type="pct"/>
            <w:vAlign w:val="center"/>
          </w:tcPr>
          <w:p w:rsidR="00A442BF" w:rsidRDefault="00A442BF" w:rsidP="006A6E0E">
            <w:pPr>
              <w:numPr>
                <w:ilvl w:val="0"/>
                <w:numId w:val="20"/>
              </w:numPr>
              <w:ind w:left="0" w:firstLine="0"/>
              <w:jc w:val="center"/>
              <w:rPr>
                <w:rFonts w:ascii="Times New Roman" w:hAnsi="Times New Roman"/>
                <w:sz w:val="20"/>
                <w:szCs w:val="20"/>
              </w:rPr>
            </w:pPr>
          </w:p>
        </w:tc>
        <w:tc>
          <w:tcPr>
            <w:tcW w:w="2029" w:type="pct"/>
          </w:tcPr>
          <w:p w:rsidR="00A442BF" w:rsidRDefault="00A442BF" w:rsidP="006A6E0E">
            <w:pPr>
              <w:tabs>
                <w:tab w:val="left" w:pos="372"/>
              </w:tabs>
              <w:contextualSpacing/>
              <w:rPr>
                <w:rFonts w:ascii="Times New Roman" w:hAnsi="Times New Roman"/>
                <w:bCs/>
                <w:iCs/>
                <w:color w:val="000000"/>
                <w:sz w:val="28"/>
                <w:szCs w:val="24"/>
                <w:shd w:val="clear" w:color="auto" w:fill="FFFFFF"/>
              </w:rPr>
            </w:pPr>
            <w:r>
              <w:rPr>
                <w:rFonts w:ascii="Times New Roman" w:hAnsi="Times New Roman"/>
                <w:bCs/>
                <w:iCs/>
                <w:color w:val="000000"/>
                <w:sz w:val="28"/>
                <w:szCs w:val="24"/>
                <w:shd w:val="clear" w:color="auto" w:fill="FFFFFF"/>
              </w:rPr>
              <w:t>С</w:t>
            </w:r>
            <w:r>
              <w:rPr>
                <w:rFonts w:ascii="Times New Roman" w:eastAsia="Calibri" w:hAnsi="Times New Roman"/>
                <w:sz w:val="24"/>
              </w:rPr>
              <w:t>хемы технологического контроля</w:t>
            </w:r>
          </w:p>
        </w:tc>
        <w:tc>
          <w:tcPr>
            <w:tcW w:w="918" w:type="pct"/>
          </w:tcPr>
          <w:p w:rsidR="00A442BF" w:rsidRPr="00F578C2" w:rsidRDefault="00A442BF" w:rsidP="006A6E0E">
            <w:pPr>
              <w:jc w:val="center"/>
              <w:rPr>
                <w:rFonts w:ascii="Times New Roman" w:hAnsi="Times New Roman"/>
                <w:sz w:val="20"/>
                <w:szCs w:val="20"/>
              </w:rPr>
            </w:pPr>
          </w:p>
        </w:tc>
        <w:tc>
          <w:tcPr>
            <w:tcW w:w="250" w:type="pct"/>
            <w:shd w:val="clear" w:color="auto" w:fill="auto"/>
            <w:vAlign w:val="center"/>
          </w:tcPr>
          <w:p w:rsidR="00A442BF" w:rsidRDefault="00A442BF" w:rsidP="006A6E0E">
            <w:pPr>
              <w:jc w:val="center"/>
              <w:rPr>
                <w:rFonts w:ascii="Times New Roman" w:hAnsi="Times New Roman"/>
                <w:sz w:val="20"/>
                <w:szCs w:val="20"/>
              </w:rPr>
            </w:pPr>
            <w:r>
              <w:rPr>
                <w:rFonts w:ascii="Times New Roman" w:hAnsi="Times New Roman"/>
                <w:sz w:val="20"/>
                <w:szCs w:val="20"/>
              </w:rPr>
              <w:t>2</w:t>
            </w:r>
          </w:p>
        </w:tc>
        <w:tc>
          <w:tcPr>
            <w:tcW w:w="542" w:type="pct"/>
            <w:vMerge/>
            <w:shd w:val="clear" w:color="auto" w:fill="auto"/>
          </w:tcPr>
          <w:p w:rsidR="00A442BF" w:rsidRPr="00572E7C" w:rsidRDefault="00A442BF" w:rsidP="006A6E0E">
            <w:pPr>
              <w:jc w:val="center"/>
              <w:rPr>
                <w:rFonts w:ascii="Times New Roman" w:hAnsi="Times New Roman"/>
                <w:sz w:val="20"/>
                <w:szCs w:val="20"/>
              </w:rPr>
            </w:pPr>
          </w:p>
        </w:tc>
      </w:tr>
      <w:tr w:rsidR="00A442BF" w:rsidRPr="00572E7C" w:rsidTr="006A6E0E">
        <w:trPr>
          <w:trHeight w:val="280"/>
        </w:trPr>
        <w:tc>
          <w:tcPr>
            <w:tcW w:w="987" w:type="pct"/>
            <w:vMerge/>
          </w:tcPr>
          <w:p w:rsidR="00A442BF" w:rsidRPr="004B60F4" w:rsidRDefault="00A442BF" w:rsidP="006A6E0E">
            <w:pPr>
              <w:jc w:val="center"/>
              <w:rPr>
                <w:rFonts w:ascii="Times New Roman" w:hAnsi="Times New Roman"/>
                <w:bCs/>
                <w:sz w:val="20"/>
                <w:szCs w:val="20"/>
              </w:rPr>
            </w:pPr>
          </w:p>
        </w:tc>
        <w:tc>
          <w:tcPr>
            <w:tcW w:w="274" w:type="pct"/>
            <w:vAlign w:val="center"/>
          </w:tcPr>
          <w:p w:rsidR="00A442BF" w:rsidRDefault="00A442BF" w:rsidP="006A6E0E">
            <w:pPr>
              <w:numPr>
                <w:ilvl w:val="0"/>
                <w:numId w:val="20"/>
              </w:numPr>
              <w:ind w:left="0" w:firstLine="0"/>
              <w:jc w:val="center"/>
              <w:rPr>
                <w:rFonts w:ascii="Times New Roman" w:hAnsi="Times New Roman"/>
                <w:sz w:val="20"/>
                <w:szCs w:val="20"/>
              </w:rPr>
            </w:pPr>
          </w:p>
        </w:tc>
        <w:tc>
          <w:tcPr>
            <w:tcW w:w="2029" w:type="pct"/>
          </w:tcPr>
          <w:p w:rsidR="00A442BF" w:rsidRPr="00A82782" w:rsidRDefault="00A442BF" w:rsidP="006A6E0E">
            <w:pPr>
              <w:tabs>
                <w:tab w:val="left" w:pos="372"/>
              </w:tabs>
              <w:contextualSpacing/>
              <w:rPr>
                <w:rFonts w:ascii="Times New Roman" w:hAnsi="Times New Roman"/>
                <w:bCs/>
                <w:iCs/>
                <w:color w:val="000000"/>
                <w:sz w:val="24"/>
                <w:szCs w:val="24"/>
                <w:shd w:val="clear" w:color="auto" w:fill="FFFFFF"/>
              </w:rPr>
            </w:pPr>
            <w:r w:rsidRPr="00A82782">
              <w:rPr>
                <w:rFonts w:ascii="Times New Roman" w:hAnsi="Times New Roman"/>
                <w:bCs/>
                <w:iCs/>
                <w:color w:val="000000"/>
                <w:sz w:val="24"/>
                <w:szCs w:val="24"/>
                <w:shd w:val="clear" w:color="auto" w:fill="FFFFFF"/>
              </w:rPr>
              <w:t>Схемы автоматической блокировки и сигнализации</w:t>
            </w:r>
          </w:p>
        </w:tc>
        <w:tc>
          <w:tcPr>
            <w:tcW w:w="918" w:type="pct"/>
          </w:tcPr>
          <w:p w:rsidR="00A442BF" w:rsidRPr="00F578C2" w:rsidRDefault="00A442BF" w:rsidP="006A6E0E">
            <w:pPr>
              <w:jc w:val="center"/>
              <w:rPr>
                <w:rFonts w:ascii="Times New Roman" w:hAnsi="Times New Roman"/>
                <w:sz w:val="20"/>
                <w:szCs w:val="20"/>
              </w:rPr>
            </w:pPr>
          </w:p>
        </w:tc>
        <w:tc>
          <w:tcPr>
            <w:tcW w:w="250" w:type="pct"/>
            <w:shd w:val="clear" w:color="auto" w:fill="auto"/>
            <w:vAlign w:val="center"/>
          </w:tcPr>
          <w:p w:rsidR="00A442BF" w:rsidRDefault="00A442BF" w:rsidP="006A6E0E">
            <w:pPr>
              <w:jc w:val="center"/>
              <w:rPr>
                <w:rFonts w:ascii="Times New Roman" w:hAnsi="Times New Roman"/>
                <w:sz w:val="20"/>
                <w:szCs w:val="20"/>
              </w:rPr>
            </w:pPr>
          </w:p>
        </w:tc>
        <w:tc>
          <w:tcPr>
            <w:tcW w:w="542" w:type="pct"/>
            <w:vMerge/>
            <w:shd w:val="clear" w:color="auto" w:fill="auto"/>
          </w:tcPr>
          <w:p w:rsidR="00A442BF" w:rsidRPr="00572E7C" w:rsidRDefault="00A442BF" w:rsidP="006A6E0E">
            <w:pPr>
              <w:jc w:val="center"/>
              <w:rPr>
                <w:rFonts w:ascii="Times New Roman" w:hAnsi="Times New Roman"/>
                <w:sz w:val="20"/>
                <w:szCs w:val="20"/>
              </w:rPr>
            </w:pPr>
          </w:p>
        </w:tc>
      </w:tr>
      <w:tr w:rsidR="00A442BF" w:rsidRPr="00572E7C" w:rsidTr="006A6E0E">
        <w:trPr>
          <w:trHeight w:val="280"/>
        </w:trPr>
        <w:tc>
          <w:tcPr>
            <w:tcW w:w="987" w:type="pct"/>
            <w:vMerge/>
          </w:tcPr>
          <w:p w:rsidR="00A442BF" w:rsidRPr="004B60F4" w:rsidRDefault="00A442BF" w:rsidP="006A6E0E">
            <w:pPr>
              <w:jc w:val="center"/>
              <w:rPr>
                <w:rFonts w:ascii="Times New Roman" w:hAnsi="Times New Roman"/>
                <w:bCs/>
                <w:sz w:val="20"/>
                <w:szCs w:val="20"/>
              </w:rPr>
            </w:pPr>
          </w:p>
        </w:tc>
        <w:tc>
          <w:tcPr>
            <w:tcW w:w="274" w:type="pct"/>
          </w:tcPr>
          <w:p w:rsidR="00A442BF" w:rsidRPr="005C2244" w:rsidRDefault="00A442BF" w:rsidP="00A82782">
            <w:pPr>
              <w:widowControl w:val="0"/>
              <w:numPr>
                <w:ilvl w:val="0"/>
                <w:numId w:val="20"/>
              </w:numPr>
              <w:suppressAutoHyphens/>
              <w:jc w:val="both"/>
              <w:rPr>
                <w:rFonts w:ascii="Times New Roman" w:hAnsi="Times New Roman"/>
                <w:sz w:val="20"/>
                <w:szCs w:val="20"/>
              </w:rPr>
            </w:pPr>
          </w:p>
        </w:tc>
        <w:tc>
          <w:tcPr>
            <w:tcW w:w="2029" w:type="pct"/>
          </w:tcPr>
          <w:p w:rsidR="00A442BF" w:rsidRPr="009154A8" w:rsidRDefault="00A442BF" w:rsidP="006A6E0E">
            <w:pPr>
              <w:rPr>
                <w:rFonts w:ascii="Times New Roman" w:hAnsi="Times New Roman"/>
                <w:bCs/>
                <w:sz w:val="24"/>
              </w:rPr>
            </w:pPr>
            <w:r w:rsidRPr="009154A8">
              <w:rPr>
                <w:rFonts w:ascii="Times New Roman" w:hAnsi="Times New Roman"/>
                <w:sz w:val="24"/>
              </w:rPr>
              <w:t xml:space="preserve">Анализ функционирования </w:t>
            </w:r>
            <w:r w:rsidRPr="009154A8">
              <w:rPr>
                <w:rFonts w:ascii="Times New Roman" w:hAnsi="Times New Roman"/>
                <w:bCs/>
                <w:sz w:val="24"/>
              </w:rPr>
              <w:t>схемы сигнализации положением</w:t>
            </w:r>
          </w:p>
        </w:tc>
        <w:tc>
          <w:tcPr>
            <w:tcW w:w="918" w:type="pct"/>
          </w:tcPr>
          <w:p w:rsidR="00A442BF" w:rsidRPr="00F578C2" w:rsidRDefault="00A442BF" w:rsidP="006A6E0E">
            <w:pPr>
              <w:jc w:val="center"/>
              <w:rPr>
                <w:rFonts w:ascii="Times New Roman" w:hAnsi="Times New Roman"/>
                <w:sz w:val="20"/>
                <w:szCs w:val="20"/>
              </w:rPr>
            </w:pPr>
          </w:p>
        </w:tc>
        <w:tc>
          <w:tcPr>
            <w:tcW w:w="250" w:type="pct"/>
            <w:shd w:val="clear" w:color="auto" w:fill="auto"/>
          </w:tcPr>
          <w:p w:rsidR="00A442BF" w:rsidRPr="005C2244" w:rsidRDefault="00A442BF" w:rsidP="006A6E0E">
            <w:pPr>
              <w:widowControl w:val="0"/>
              <w:suppressAutoHyphens/>
              <w:jc w:val="both"/>
              <w:rPr>
                <w:rFonts w:ascii="Times New Roman" w:hAnsi="Times New Roman"/>
                <w:sz w:val="20"/>
                <w:szCs w:val="20"/>
              </w:rPr>
            </w:pPr>
            <w:r>
              <w:rPr>
                <w:rFonts w:ascii="Times New Roman" w:hAnsi="Times New Roman"/>
                <w:sz w:val="20"/>
                <w:szCs w:val="20"/>
              </w:rPr>
              <w:t>2</w:t>
            </w:r>
          </w:p>
        </w:tc>
        <w:tc>
          <w:tcPr>
            <w:tcW w:w="542" w:type="pct"/>
            <w:vMerge/>
            <w:shd w:val="clear" w:color="auto" w:fill="auto"/>
          </w:tcPr>
          <w:p w:rsidR="00A442BF" w:rsidRPr="00572E7C" w:rsidRDefault="00A442BF" w:rsidP="006A6E0E">
            <w:pPr>
              <w:jc w:val="center"/>
              <w:rPr>
                <w:rFonts w:ascii="Times New Roman" w:hAnsi="Times New Roman"/>
                <w:sz w:val="20"/>
                <w:szCs w:val="20"/>
              </w:rPr>
            </w:pPr>
          </w:p>
        </w:tc>
      </w:tr>
      <w:tr w:rsidR="00A442BF" w:rsidRPr="00572E7C" w:rsidTr="006A6E0E">
        <w:trPr>
          <w:trHeight w:val="280"/>
        </w:trPr>
        <w:tc>
          <w:tcPr>
            <w:tcW w:w="987" w:type="pct"/>
            <w:vMerge/>
          </w:tcPr>
          <w:p w:rsidR="00A442BF" w:rsidRPr="004B60F4" w:rsidRDefault="00A442BF" w:rsidP="006A6E0E">
            <w:pPr>
              <w:jc w:val="center"/>
              <w:rPr>
                <w:rFonts w:ascii="Times New Roman" w:hAnsi="Times New Roman"/>
                <w:bCs/>
                <w:sz w:val="20"/>
                <w:szCs w:val="20"/>
              </w:rPr>
            </w:pPr>
          </w:p>
        </w:tc>
        <w:tc>
          <w:tcPr>
            <w:tcW w:w="274" w:type="pct"/>
          </w:tcPr>
          <w:p w:rsidR="00A442BF" w:rsidRPr="005C2244" w:rsidRDefault="00A442BF" w:rsidP="00A82782">
            <w:pPr>
              <w:widowControl w:val="0"/>
              <w:numPr>
                <w:ilvl w:val="0"/>
                <w:numId w:val="20"/>
              </w:numPr>
              <w:suppressAutoHyphens/>
              <w:jc w:val="both"/>
              <w:rPr>
                <w:rFonts w:ascii="Times New Roman" w:hAnsi="Times New Roman"/>
                <w:sz w:val="20"/>
                <w:szCs w:val="20"/>
              </w:rPr>
            </w:pPr>
          </w:p>
        </w:tc>
        <w:tc>
          <w:tcPr>
            <w:tcW w:w="2029" w:type="pct"/>
          </w:tcPr>
          <w:p w:rsidR="00A442BF" w:rsidRPr="009154A8" w:rsidRDefault="00A442BF" w:rsidP="006A6E0E">
            <w:pPr>
              <w:rPr>
                <w:rFonts w:ascii="Times New Roman" w:hAnsi="Times New Roman"/>
                <w:sz w:val="24"/>
              </w:rPr>
            </w:pPr>
            <w:r w:rsidRPr="009154A8">
              <w:rPr>
                <w:rFonts w:ascii="Times New Roman" w:hAnsi="Times New Roman"/>
                <w:sz w:val="24"/>
              </w:rPr>
              <w:t xml:space="preserve">Анализ функционирования технологической </w:t>
            </w:r>
            <w:r w:rsidRPr="009154A8">
              <w:rPr>
                <w:rFonts w:ascii="Times New Roman" w:hAnsi="Times New Roman"/>
                <w:bCs/>
                <w:sz w:val="24"/>
              </w:rPr>
              <w:t>схемы сигнализации</w:t>
            </w:r>
          </w:p>
        </w:tc>
        <w:tc>
          <w:tcPr>
            <w:tcW w:w="918" w:type="pct"/>
          </w:tcPr>
          <w:p w:rsidR="00A442BF" w:rsidRPr="00F578C2" w:rsidRDefault="00A442BF" w:rsidP="006A6E0E">
            <w:pPr>
              <w:jc w:val="center"/>
              <w:rPr>
                <w:rFonts w:ascii="Times New Roman" w:hAnsi="Times New Roman"/>
                <w:sz w:val="20"/>
                <w:szCs w:val="20"/>
              </w:rPr>
            </w:pPr>
          </w:p>
        </w:tc>
        <w:tc>
          <w:tcPr>
            <w:tcW w:w="250" w:type="pct"/>
            <w:shd w:val="clear" w:color="auto" w:fill="auto"/>
          </w:tcPr>
          <w:p w:rsidR="00A442BF" w:rsidRPr="005C2244" w:rsidRDefault="00A442BF" w:rsidP="006A6E0E">
            <w:pPr>
              <w:widowControl w:val="0"/>
              <w:suppressAutoHyphens/>
              <w:jc w:val="both"/>
              <w:rPr>
                <w:rFonts w:ascii="Times New Roman" w:hAnsi="Times New Roman"/>
                <w:sz w:val="20"/>
                <w:szCs w:val="20"/>
              </w:rPr>
            </w:pPr>
            <w:r>
              <w:rPr>
                <w:rFonts w:ascii="Times New Roman" w:hAnsi="Times New Roman"/>
                <w:sz w:val="20"/>
                <w:szCs w:val="20"/>
              </w:rPr>
              <w:t>2</w:t>
            </w:r>
          </w:p>
        </w:tc>
        <w:tc>
          <w:tcPr>
            <w:tcW w:w="542" w:type="pct"/>
            <w:vMerge/>
            <w:shd w:val="clear" w:color="auto" w:fill="auto"/>
          </w:tcPr>
          <w:p w:rsidR="00A442BF" w:rsidRPr="00572E7C" w:rsidRDefault="00A442BF" w:rsidP="006A6E0E">
            <w:pPr>
              <w:jc w:val="center"/>
              <w:rPr>
                <w:rFonts w:ascii="Times New Roman" w:hAnsi="Times New Roman"/>
                <w:sz w:val="20"/>
                <w:szCs w:val="20"/>
              </w:rPr>
            </w:pPr>
          </w:p>
        </w:tc>
      </w:tr>
      <w:tr w:rsidR="00A442BF" w:rsidRPr="00572E7C" w:rsidTr="006A6E0E">
        <w:trPr>
          <w:trHeight w:val="280"/>
        </w:trPr>
        <w:tc>
          <w:tcPr>
            <w:tcW w:w="987" w:type="pct"/>
            <w:vMerge/>
          </w:tcPr>
          <w:p w:rsidR="00A442BF" w:rsidRPr="004B60F4" w:rsidRDefault="00A442BF" w:rsidP="006A6E0E">
            <w:pPr>
              <w:jc w:val="center"/>
              <w:rPr>
                <w:rFonts w:ascii="Times New Roman" w:hAnsi="Times New Roman"/>
                <w:bCs/>
                <w:sz w:val="20"/>
                <w:szCs w:val="20"/>
              </w:rPr>
            </w:pPr>
          </w:p>
        </w:tc>
        <w:tc>
          <w:tcPr>
            <w:tcW w:w="274" w:type="pct"/>
          </w:tcPr>
          <w:p w:rsidR="00A442BF" w:rsidRPr="005C2244" w:rsidRDefault="00A442BF" w:rsidP="00A82782">
            <w:pPr>
              <w:widowControl w:val="0"/>
              <w:numPr>
                <w:ilvl w:val="0"/>
                <w:numId w:val="20"/>
              </w:numPr>
              <w:suppressAutoHyphens/>
              <w:jc w:val="both"/>
              <w:rPr>
                <w:rFonts w:ascii="Times New Roman" w:hAnsi="Times New Roman"/>
                <w:sz w:val="20"/>
                <w:szCs w:val="20"/>
              </w:rPr>
            </w:pPr>
          </w:p>
        </w:tc>
        <w:tc>
          <w:tcPr>
            <w:tcW w:w="2029" w:type="pct"/>
          </w:tcPr>
          <w:p w:rsidR="00A442BF" w:rsidRPr="009154A8" w:rsidRDefault="00A442BF" w:rsidP="006A6E0E">
            <w:pPr>
              <w:rPr>
                <w:rFonts w:ascii="Times New Roman" w:hAnsi="Times New Roman"/>
                <w:sz w:val="24"/>
              </w:rPr>
            </w:pPr>
            <w:r w:rsidRPr="009154A8">
              <w:rPr>
                <w:rFonts w:ascii="Times New Roman" w:hAnsi="Times New Roman"/>
                <w:sz w:val="24"/>
              </w:rPr>
              <w:t xml:space="preserve">Анализ функционирования командной </w:t>
            </w:r>
            <w:r w:rsidRPr="009154A8">
              <w:rPr>
                <w:rFonts w:ascii="Times New Roman" w:hAnsi="Times New Roman"/>
                <w:bCs/>
                <w:sz w:val="24"/>
              </w:rPr>
              <w:t>схемы сигнализации</w:t>
            </w:r>
          </w:p>
        </w:tc>
        <w:tc>
          <w:tcPr>
            <w:tcW w:w="918" w:type="pct"/>
          </w:tcPr>
          <w:p w:rsidR="00A442BF" w:rsidRPr="00F578C2" w:rsidRDefault="00A442BF" w:rsidP="006A6E0E">
            <w:pPr>
              <w:jc w:val="center"/>
              <w:rPr>
                <w:rFonts w:ascii="Times New Roman" w:hAnsi="Times New Roman"/>
                <w:sz w:val="20"/>
                <w:szCs w:val="20"/>
              </w:rPr>
            </w:pPr>
          </w:p>
        </w:tc>
        <w:tc>
          <w:tcPr>
            <w:tcW w:w="250" w:type="pct"/>
            <w:shd w:val="clear" w:color="auto" w:fill="auto"/>
          </w:tcPr>
          <w:p w:rsidR="00A442BF" w:rsidRPr="005C2244" w:rsidRDefault="00A442BF" w:rsidP="006A6E0E">
            <w:pPr>
              <w:widowControl w:val="0"/>
              <w:suppressAutoHyphens/>
              <w:jc w:val="both"/>
              <w:rPr>
                <w:rFonts w:ascii="Times New Roman" w:hAnsi="Times New Roman"/>
                <w:sz w:val="20"/>
                <w:szCs w:val="20"/>
              </w:rPr>
            </w:pPr>
            <w:r>
              <w:rPr>
                <w:rFonts w:ascii="Times New Roman" w:hAnsi="Times New Roman"/>
                <w:sz w:val="20"/>
                <w:szCs w:val="20"/>
              </w:rPr>
              <w:t>2</w:t>
            </w:r>
          </w:p>
        </w:tc>
        <w:tc>
          <w:tcPr>
            <w:tcW w:w="542" w:type="pct"/>
            <w:vMerge/>
            <w:shd w:val="clear" w:color="auto" w:fill="auto"/>
          </w:tcPr>
          <w:p w:rsidR="00A442BF" w:rsidRPr="00572E7C" w:rsidRDefault="00A442BF" w:rsidP="006A6E0E">
            <w:pPr>
              <w:jc w:val="center"/>
              <w:rPr>
                <w:rFonts w:ascii="Times New Roman" w:hAnsi="Times New Roman"/>
                <w:sz w:val="20"/>
                <w:szCs w:val="20"/>
              </w:rPr>
            </w:pPr>
          </w:p>
        </w:tc>
      </w:tr>
      <w:tr w:rsidR="00A442BF" w:rsidRPr="00572E7C" w:rsidTr="006A6E0E">
        <w:trPr>
          <w:trHeight w:val="280"/>
        </w:trPr>
        <w:tc>
          <w:tcPr>
            <w:tcW w:w="987" w:type="pct"/>
            <w:vMerge/>
          </w:tcPr>
          <w:p w:rsidR="00A442BF" w:rsidRPr="004B60F4" w:rsidRDefault="00A442BF" w:rsidP="006A6E0E">
            <w:pPr>
              <w:jc w:val="center"/>
              <w:rPr>
                <w:rFonts w:ascii="Times New Roman" w:hAnsi="Times New Roman"/>
                <w:bCs/>
                <w:sz w:val="20"/>
                <w:szCs w:val="20"/>
              </w:rPr>
            </w:pPr>
          </w:p>
        </w:tc>
        <w:tc>
          <w:tcPr>
            <w:tcW w:w="274" w:type="pct"/>
          </w:tcPr>
          <w:p w:rsidR="00A442BF" w:rsidRPr="005C2244" w:rsidRDefault="00A442BF" w:rsidP="00A82782">
            <w:pPr>
              <w:widowControl w:val="0"/>
              <w:numPr>
                <w:ilvl w:val="0"/>
                <w:numId w:val="20"/>
              </w:numPr>
              <w:suppressAutoHyphens/>
              <w:jc w:val="both"/>
              <w:rPr>
                <w:rFonts w:ascii="Times New Roman" w:hAnsi="Times New Roman"/>
                <w:sz w:val="20"/>
                <w:szCs w:val="20"/>
              </w:rPr>
            </w:pPr>
          </w:p>
        </w:tc>
        <w:tc>
          <w:tcPr>
            <w:tcW w:w="2029" w:type="pct"/>
          </w:tcPr>
          <w:p w:rsidR="00A442BF" w:rsidRPr="009154A8" w:rsidRDefault="00A442BF" w:rsidP="006A6E0E">
            <w:pPr>
              <w:rPr>
                <w:rFonts w:ascii="Times New Roman" w:hAnsi="Times New Roman"/>
                <w:b/>
                <w:bCs/>
                <w:sz w:val="24"/>
              </w:rPr>
            </w:pPr>
            <w:r w:rsidRPr="009154A8">
              <w:rPr>
                <w:rFonts w:ascii="Times New Roman" w:hAnsi="Times New Roman"/>
                <w:sz w:val="24"/>
              </w:rPr>
              <w:t xml:space="preserve">Анализ функционирования </w:t>
            </w:r>
            <w:r w:rsidRPr="009154A8">
              <w:rPr>
                <w:rFonts w:ascii="Times New Roman" w:hAnsi="Times New Roman"/>
                <w:bCs/>
                <w:sz w:val="24"/>
              </w:rPr>
              <w:t>схемы автоматической блокировки и сигнализации</w:t>
            </w:r>
            <w:r w:rsidRPr="009154A8">
              <w:rPr>
                <w:rFonts w:ascii="Times New Roman" w:hAnsi="Times New Roman"/>
                <w:b/>
                <w:bCs/>
                <w:sz w:val="24"/>
              </w:rPr>
              <w:t xml:space="preserve"> </w:t>
            </w:r>
          </w:p>
        </w:tc>
        <w:tc>
          <w:tcPr>
            <w:tcW w:w="918" w:type="pct"/>
          </w:tcPr>
          <w:p w:rsidR="00A442BF" w:rsidRPr="00F578C2" w:rsidRDefault="00A442BF" w:rsidP="006A6E0E">
            <w:pPr>
              <w:jc w:val="center"/>
              <w:rPr>
                <w:rFonts w:ascii="Times New Roman" w:hAnsi="Times New Roman"/>
                <w:sz w:val="20"/>
                <w:szCs w:val="20"/>
              </w:rPr>
            </w:pPr>
          </w:p>
        </w:tc>
        <w:tc>
          <w:tcPr>
            <w:tcW w:w="250" w:type="pct"/>
            <w:shd w:val="clear" w:color="auto" w:fill="auto"/>
          </w:tcPr>
          <w:p w:rsidR="00A442BF" w:rsidRPr="005C2244" w:rsidRDefault="00A442BF" w:rsidP="006A6E0E">
            <w:pPr>
              <w:widowControl w:val="0"/>
              <w:suppressAutoHyphens/>
              <w:jc w:val="both"/>
              <w:rPr>
                <w:rFonts w:ascii="Times New Roman" w:hAnsi="Times New Roman"/>
                <w:sz w:val="20"/>
                <w:szCs w:val="20"/>
              </w:rPr>
            </w:pPr>
            <w:r>
              <w:rPr>
                <w:rFonts w:ascii="Times New Roman" w:hAnsi="Times New Roman"/>
                <w:sz w:val="20"/>
                <w:szCs w:val="20"/>
              </w:rPr>
              <w:t>2</w:t>
            </w:r>
          </w:p>
        </w:tc>
        <w:tc>
          <w:tcPr>
            <w:tcW w:w="542" w:type="pct"/>
            <w:vMerge/>
            <w:shd w:val="clear" w:color="auto" w:fill="auto"/>
          </w:tcPr>
          <w:p w:rsidR="00A442BF" w:rsidRPr="00572E7C" w:rsidRDefault="00A442BF" w:rsidP="006A6E0E">
            <w:pPr>
              <w:jc w:val="center"/>
              <w:rPr>
                <w:rFonts w:ascii="Times New Roman" w:hAnsi="Times New Roman"/>
                <w:sz w:val="20"/>
                <w:szCs w:val="20"/>
              </w:rPr>
            </w:pPr>
          </w:p>
        </w:tc>
      </w:tr>
      <w:tr w:rsidR="00A442BF" w:rsidRPr="00572E7C" w:rsidTr="006A6E0E">
        <w:trPr>
          <w:trHeight w:val="280"/>
        </w:trPr>
        <w:tc>
          <w:tcPr>
            <w:tcW w:w="987" w:type="pct"/>
            <w:vMerge/>
          </w:tcPr>
          <w:p w:rsidR="00A442BF" w:rsidRPr="004B60F4" w:rsidRDefault="00A442BF" w:rsidP="006A6E0E">
            <w:pPr>
              <w:jc w:val="center"/>
              <w:rPr>
                <w:rFonts w:ascii="Times New Roman" w:hAnsi="Times New Roman"/>
                <w:bCs/>
                <w:sz w:val="20"/>
                <w:szCs w:val="20"/>
              </w:rPr>
            </w:pPr>
          </w:p>
        </w:tc>
        <w:tc>
          <w:tcPr>
            <w:tcW w:w="274" w:type="pct"/>
            <w:vAlign w:val="center"/>
          </w:tcPr>
          <w:p w:rsidR="00A442BF" w:rsidRDefault="00A442BF" w:rsidP="000749E3">
            <w:pPr>
              <w:numPr>
                <w:ilvl w:val="0"/>
                <w:numId w:val="20"/>
              </w:numPr>
              <w:jc w:val="center"/>
              <w:rPr>
                <w:rFonts w:ascii="Times New Roman" w:hAnsi="Times New Roman"/>
                <w:sz w:val="20"/>
                <w:szCs w:val="20"/>
              </w:rPr>
            </w:pPr>
          </w:p>
        </w:tc>
        <w:tc>
          <w:tcPr>
            <w:tcW w:w="2029" w:type="pct"/>
          </w:tcPr>
          <w:p w:rsidR="00A442BF" w:rsidRPr="00285CF6" w:rsidRDefault="00A442BF" w:rsidP="006A6E0E">
            <w:pPr>
              <w:ind w:left="43"/>
              <w:rPr>
                <w:rFonts w:ascii="Times New Roman" w:hAnsi="Times New Roman"/>
                <w:sz w:val="24"/>
                <w:szCs w:val="20"/>
              </w:rPr>
            </w:pPr>
            <w:r w:rsidRPr="00285CF6">
              <w:rPr>
                <w:rFonts w:ascii="Times New Roman" w:hAnsi="Times New Roman"/>
                <w:sz w:val="24"/>
                <w:szCs w:val="20"/>
              </w:rPr>
              <w:t>Наладка аппаратов коммутации управления и защит</w:t>
            </w:r>
            <w:proofErr w:type="gramStart"/>
            <w:r w:rsidRPr="00285CF6">
              <w:rPr>
                <w:rFonts w:ascii="Times New Roman" w:hAnsi="Times New Roman"/>
                <w:sz w:val="24"/>
                <w:szCs w:val="20"/>
              </w:rPr>
              <w:t>ы(</w:t>
            </w:r>
            <w:proofErr w:type="gramEnd"/>
            <w:r w:rsidRPr="00285CF6">
              <w:rPr>
                <w:rFonts w:ascii="Times New Roman" w:hAnsi="Times New Roman"/>
                <w:sz w:val="24"/>
                <w:szCs w:val="20"/>
              </w:rPr>
              <w:t>автоматические выключатели, кнопки управления, предохранители)</w:t>
            </w:r>
          </w:p>
        </w:tc>
        <w:tc>
          <w:tcPr>
            <w:tcW w:w="918" w:type="pct"/>
          </w:tcPr>
          <w:p w:rsidR="00A442BF" w:rsidRPr="00F578C2" w:rsidRDefault="00A442BF" w:rsidP="006A6E0E">
            <w:pPr>
              <w:jc w:val="center"/>
              <w:rPr>
                <w:rFonts w:ascii="Times New Roman" w:hAnsi="Times New Roman"/>
                <w:sz w:val="20"/>
                <w:szCs w:val="20"/>
              </w:rPr>
            </w:pPr>
          </w:p>
        </w:tc>
        <w:tc>
          <w:tcPr>
            <w:tcW w:w="250" w:type="pct"/>
            <w:shd w:val="clear" w:color="auto" w:fill="auto"/>
            <w:vAlign w:val="center"/>
          </w:tcPr>
          <w:p w:rsidR="00A442BF" w:rsidRDefault="00A442BF" w:rsidP="006A6E0E">
            <w:pPr>
              <w:jc w:val="center"/>
              <w:rPr>
                <w:rFonts w:ascii="Times New Roman" w:hAnsi="Times New Roman"/>
                <w:sz w:val="20"/>
                <w:szCs w:val="20"/>
              </w:rPr>
            </w:pPr>
            <w:r>
              <w:rPr>
                <w:rFonts w:ascii="Times New Roman" w:hAnsi="Times New Roman"/>
                <w:sz w:val="20"/>
                <w:szCs w:val="20"/>
              </w:rPr>
              <w:t>2</w:t>
            </w:r>
          </w:p>
        </w:tc>
        <w:tc>
          <w:tcPr>
            <w:tcW w:w="542" w:type="pct"/>
            <w:vMerge/>
            <w:shd w:val="clear" w:color="auto" w:fill="auto"/>
          </w:tcPr>
          <w:p w:rsidR="00A442BF" w:rsidRPr="00572E7C" w:rsidRDefault="00A442BF" w:rsidP="006A6E0E">
            <w:pPr>
              <w:jc w:val="center"/>
              <w:rPr>
                <w:rFonts w:ascii="Times New Roman" w:hAnsi="Times New Roman"/>
                <w:sz w:val="20"/>
                <w:szCs w:val="20"/>
              </w:rPr>
            </w:pPr>
          </w:p>
        </w:tc>
      </w:tr>
      <w:tr w:rsidR="00A442BF" w:rsidRPr="00572E7C" w:rsidTr="006A6E0E">
        <w:trPr>
          <w:trHeight w:val="280"/>
        </w:trPr>
        <w:tc>
          <w:tcPr>
            <w:tcW w:w="987" w:type="pct"/>
            <w:vMerge w:val="restart"/>
          </w:tcPr>
          <w:p w:rsidR="00A442BF" w:rsidRDefault="00A442BF" w:rsidP="00A442BF">
            <w:pPr>
              <w:rPr>
                <w:rFonts w:ascii="Times New Roman" w:hAnsi="Times New Roman"/>
                <w:b/>
                <w:bCs/>
                <w:sz w:val="24"/>
              </w:rPr>
            </w:pPr>
            <w:r w:rsidRPr="00990C1F">
              <w:rPr>
                <w:rFonts w:ascii="Times New Roman" w:hAnsi="Times New Roman"/>
                <w:b/>
                <w:bCs/>
                <w:sz w:val="24"/>
              </w:rPr>
              <w:t xml:space="preserve">Тема </w:t>
            </w:r>
            <w:r>
              <w:rPr>
                <w:rFonts w:ascii="Times New Roman" w:hAnsi="Times New Roman"/>
                <w:b/>
                <w:bCs/>
                <w:sz w:val="24"/>
              </w:rPr>
              <w:t>1.4.</w:t>
            </w:r>
          </w:p>
          <w:p w:rsidR="00A442BF" w:rsidRPr="004B60F4" w:rsidRDefault="00A442BF" w:rsidP="00A442BF">
            <w:pPr>
              <w:rPr>
                <w:rFonts w:ascii="Times New Roman" w:hAnsi="Times New Roman"/>
                <w:bCs/>
                <w:sz w:val="20"/>
                <w:szCs w:val="20"/>
              </w:rPr>
            </w:pPr>
            <w:r>
              <w:rPr>
                <w:rFonts w:ascii="Times New Roman" w:hAnsi="Times New Roman"/>
                <w:b/>
                <w:bCs/>
                <w:sz w:val="24"/>
              </w:rPr>
              <w:t xml:space="preserve"> Технология эксплуатации простых систем автоматизации</w:t>
            </w:r>
          </w:p>
        </w:tc>
        <w:tc>
          <w:tcPr>
            <w:tcW w:w="274" w:type="pct"/>
            <w:vAlign w:val="center"/>
          </w:tcPr>
          <w:p w:rsidR="00A442BF" w:rsidRDefault="00A442BF" w:rsidP="000749E3">
            <w:pPr>
              <w:numPr>
                <w:ilvl w:val="0"/>
                <w:numId w:val="20"/>
              </w:numPr>
              <w:jc w:val="center"/>
              <w:rPr>
                <w:rFonts w:ascii="Times New Roman" w:hAnsi="Times New Roman"/>
                <w:sz w:val="20"/>
                <w:szCs w:val="20"/>
              </w:rPr>
            </w:pPr>
          </w:p>
        </w:tc>
        <w:tc>
          <w:tcPr>
            <w:tcW w:w="2029" w:type="pct"/>
          </w:tcPr>
          <w:p w:rsidR="00A442BF" w:rsidRPr="00285CF6" w:rsidRDefault="00A442BF" w:rsidP="006A6E0E">
            <w:pPr>
              <w:ind w:left="43"/>
              <w:rPr>
                <w:rFonts w:ascii="Times New Roman" w:hAnsi="Times New Roman"/>
                <w:sz w:val="24"/>
                <w:szCs w:val="20"/>
              </w:rPr>
            </w:pPr>
            <w:r>
              <w:rPr>
                <w:rFonts w:ascii="Times New Roman" w:hAnsi="Times New Roman"/>
                <w:sz w:val="24"/>
                <w:szCs w:val="20"/>
              </w:rPr>
              <w:t>Наладка  асинхронных двигателей</w:t>
            </w:r>
          </w:p>
        </w:tc>
        <w:tc>
          <w:tcPr>
            <w:tcW w:w="918" w:type="pct"/>
          </w:tcPr>
          <w:p w:rsidR="00A442BF" w:rsidRPr="00F578C2" w:rsidRDefault="00A442BF" w:rsidP="006A6E0E">
            <w:pPr>
              <w:jc w:val="center"/>
              <w:rPr>
                <w:rFonts w:ascii="Times New Roman" w:hAnsi="Times New Roman"/>
                <w:sz w:val="20"/>
                <w:szCs w:val="20"/>
              </w:rPr>
            </w:pPr>
          </w:p>
        </w:tc>
        <w:tc>
          <w:tcPr>
            <w:tcW w:w="250" w:type="pct"/>
            <w:shd w:val="clear" w:color="auto" w:fill="auto"/>
            <w:vAlign w:val="center"/>
          </w:tcPr>
          <w:p w:rsidR="00A442BF" w:rsidRDefault="00A442BF" w:rsidP="006A6E0E">
            <w:pPr>
              <w:jc w:val="center"/>
              <w:rPr>
                <w:rFonts w:ascii="Times New Roman" w:hAnsi="Times New Roman"/>
                <w:sz w:val="20"/>
                <w:szCs w:val="20"/>
              </w:rPr>
            </w:pPr>
            <w:r>
              <w:rPr>
                <w:rFonts w:ascii="Times New Roman" w:hAnsi="Times New Roman"/>
                <w:sz w:val="20"/>
                <w:szCs w:val="20"/>
              </w:rPr>
              <w:t>2</w:t>
            </w:r>
          </w:p>
        </w:tc>
        <w:tc>
          <w:tcPr>
            <w:tcW w:w="542" w:type="pct"/>
            <w:vMerge/>
            <w:shd w:val="clear" w:color="auto" w:fill="auto"/>
          </w:tcPr>
          <w:p w:rsidR="00A442BF" w:rsidRPr="00572E7C" w:rsidRDefault="00A442BF" w:rsidP="006A6E0E">
            <w:pPr>
              <w:jc w:val="center"/>
              <w:rPr>
                <w:rFonts w:ascii="Times New Roman" w:hAnsi="Times New Roman"/>
                <w:sz w:val="20"/>
                <w:szCs w:val="20"/>
              </w:rPr>
            </w:pPr>
          </w:p>
        </w:tc>
      </w:tr>
      <w:tr w:rsidR="00A442BF" w:rsidRPr="00572E7C" w:rsidTr="006A6E0E">
        <w:trPr>
          <w:trHeight w:val="77"/>
        </w:trPr>
        <w:tc>
          <w:tcPr>
            <w:tcW w:w="987" w:type="pct"/>
            <w:vMerge/>
          </w:tcPr>
          <w:p w:rsidR="00A442BF" w:rsidRPr="004B60F4" w:rsidRDefault="00A442BF" w:rsidP="006A6E0E">
            <w:pPr>
              <w:jc w:val="center"/>
              <w:rPr>
                <w:rFonts w:ascii="Times New Roman" w:hAnsi="Times New Roman"/>
                <w:bCs/>
                <w:sz w:val="20"/>
                <w:szCs w:val="20"/>
              </w:rPr>
            </w:pPr>
          </w:p>
        </w:tc>
        <w:tc>
          <w:tcPr>
            <w:tcW w:w="274" w:type="pct"/>
            <w:vAlign w:val="center"/>
          </w:tcPr>
          <w:p w:rsidR="00A442BF" w:rsidRDefault="00A442BF" w:rsidP="000749E3">
            <w:pPr>
              <w:numPr>
                <w:ilvl w:val="0"/>
                <w:numId w:val="20"/>
              </w:numPr>
              <w:jc w:val="center"/>
              <w:rPr>
                <w:rFonts w:ascii="Times New Roman" w:hAnsi="Times New Roman"/>
                <w:sz w:val="20"/>
                <w:szCs w:val="20"/>
              </w:rPr>
            </w:pPr>
          </w:p>
        </w:tc>
        <w:tc>
          <w:tcPr>
            <w:tcW w:w="2029" w:type="pct"/>
          </w:tcPr>
          <w:p w:rsidR="00A442BF" w:rsidRPr="00285CF6" w:rsidRDefault="00A442BF" w:rsidP="006A6E0E">
            <w:pPr>
              <w:rPr>
                <w:rFonts w:ascii="Times New Roman" w:hAnsi="Times New Roman"/>
                <w:sz w:val="24"/>
                <w:szCs w:val="20"/>
                <w:highlight w:val="yellow"/>
              </w:rPr>
            </w:pPr>
            <w:r>
              <w:rPr>
                <w:rFonts w:ascii="Times New Roman" w:hAnsi="Times New Roman"/>
                <w:sz w:val="24"/>
                <w:szCs w:val="20"/>
              </w:rPr>
              <w:t>Технология</w:t>
            </w:r>
            <w:r w:rsidRPr="00285CF6">
              <w:rPr>
                <w:rFonts w:ascii="Times New Roman" w:hAnsi="Times New Roman"/>
                <w:sz w:val="24"/>
                <w:szCs w:val="20"/>
              </w:rPr>
              <w:t xml:space="preserve"> эксплуатаци</w:t>
            </w:r>
            <w:r>
              <w:rPr>
                <w:rFonts w:ascii="Times New Roman" w:hAnsi="Times New Roman"/>
                <w:sz w:val="24"/>
                <w:szCs w:val="20"/>
              </w:rPr>
              <w:t>и</w:t>
            </w:r>
            <w:r w:rsidRPr="00285CF6">
              <w:rPr>
                <w:rFonts w:ascii="Times New Roman" w:hAnsi="Times New Roman"/>
                <w:sz w:val="24"/>
                <w:szCs w:val="20"/>
              </w:rPr>
              <w:t xml:space="preserve">  реверсивной схемы пуска асинхронного двигателя с короткозамкнутым ротором </w:t>
            </w:r>
          </w:p>
        </w:tc>
        <w:tc>
          <w:tcPr>
            <w:tcW w:w="918" w:type="pct"/>
          </w:tcPr>
          <w:p w:rsidR="00A442BF" w:rsidRPr="00F578C2" w:rsidRDefault="00A442BF" w:rsidP="006A6E0E">
            <w:pPr>
              <w:jc w:val="center"/>
              <w:rPr>
                <w:rFonts w:ascii="Times New Roman" w:hAnsi="Times New Roman"/>
                <w:sz w:val="20"/>
                <w:szCs w:val="20"/>
              </w:rPr>
            </w:pPr>
          </w:p>
        </w:tc>
        <w:tc>
          <w:tcPr>
            <w:tcW w:w="250" w:type="pct"/>
            <w:shd w:val="clear" w:color="auto" w:fill="auto"/>
            <w:vAlign w:val="center"/>
          </w:tcPr>
          <w:p w:rsidR="00A442BF" w:rsidRDefault="00A442BF" w:rsidP="006A6E0E">
            <w:pPr>
              <w:jc w:val="center"/>
              <w:rPr>
                <w:rFonts w:ascii="Times New Roman" w:hAnsi="Times New Roman"/>
                <w:sz w:val="20"/>
                <w:szCs w:val="20"/>
              </w:rPr>
            </w:pPr>
            <w:r>
              <w:rPr>
                <w:rFonts w:ascii="Times New Roman" w:hAnsi="Times New Roman"/>
                <w:sz w:val="20"/>
                <w:szCs w:val="20"/>
              </w:rPr>
              <w:t>2</w:t>
            </w:r>
          </w:p>
        </w:tc>
        <w:tc>
          <w:tcPr>
            <w:tcW w:w="542" w:type="pct"/>
            <w:vMerge/>
            <w:shd w:val="clear" w:color="auto" w:fill="auto"/>
          </w:tcPr>
          <w:p w:rsidR="00A442BF" w:rsidRPr="00572E7C" w:rsidRDefault="00A442BF" w:rsidP="006A6E0E">
            <w:pPr>
              <w:jc w:val="center"/>
              <w:rPr>
                <w:rFonts w:ascii="Times New Roman" w:hAnsi="Times New Roman"/>
                <w:sz w:val="20"/>
                <w:szCs w:val="20"/>
              </w:rPr>
            </w:pPr>
          </w:p>
        </w:tc>
      </w:tr>
      <w:tr w:rsidR="00A442BF" w:rsidRPr="00572E7C" w:rsidTr="006A6E0E">
        <w:trPr>
          <w:trHeight w:val="280"/>
        </w:trPr>
        <w:tc>
          <w:tcPr>
            <w:tcW w:w="987" w:type="pct"/>
            <w:vMerge/>
          </w:tcPr>
          <w:p w:rsidR="00A442BF" w:rsidRPr="004B60F4" w:rsidRDefault="00A442BF" w:rsidP="006A6E0E">
            <w:pPr>
              <w:jc w:val="center"/>
              <w:rPr>
                <w:rFonts w:ascii="Times New Roman" w:hAnsi="Times New Roman"/>
                <w:bCs/>
                <w:sz w:val="20"/>
                <w:szCs w:val="20"/>
              </w:rPr>
            </w:pPr>
          </w:p>
        </w:tc>
        <w:tc>
          <w:tcPr>
            <w:tcW w:w="274" w:type="pct"/>
            <w:vAlign w:val="center"/>
          </w:tcPr>
          <w:p w:rsidR="00A442BF" w:rsidRDefault="00A442BF" w:rsidP="000749E3">
            <w:pPr>
              <w:numPr>
                <w:ilvl w:val="0"/>
                <w:numId w:val="20"/>
              </w:numPr>
              <w:jc w:val="center"/>
              <w:rPr>
                <w:rFonts w:ascii="Times New Roman" w:hAnsi="Times New Roman"/>
                <w:sz w:val="20"/>
                <w:szCs w:val="20"/>
              </w:rPr>
            </w:pPr>
          </w:p>
        </w:tc>
        <w:tc>
          <w:tcPr>
            <w:tcW w:w="2029" w:type="pct"/>
          </w:tcPr>
          <w:p w:rsidR="00A442BF" w:rsidRPr="00285CF6" w:rsidRDefault="00A442BF" w:rsidP="006A6E0E">
            <w:pPr>
              <w:rPr>
                <w:rFonts w:ascii="Times New Roman" w:hAnsi="Times New Roman"/>
                <w:sz w:val="24"/>
                <w:szCs w:val="20"/>
              </w:rPr>
            </w:pPr>
            <w:r>
              <w:rPr>
                <w:rFonts w:ascii="Times New Roman" w:hAnsi="Times New Roman"/>
                <w:sz w:val="24"/>
                <w:szCs w:val="20"/>
              </w:rPr>
              <w:t>Технология</w:t>
            </w:r>
            <w:r w:rsidRPr="00285CF6">
              <w:rPr>
                <w:rFonts w:ascii="Times New Roman" w:hAnsi="Times New Roman"/>
                <w:sz w:val="24"/>
                <w:szCs w:val="20"/>
              </w:rPr>
              <w:t xml:space="preserve"> эксплуатаци</w:t>
            </w:r>
            <w:r>
              <w:rPr>
                <w:rFonts w:ascii="Times New Roman" w:hAnsi="Times New Roman"/>
                <w:sz w:val="24"/>
                <w:szCs w:val="20"/>
              </w:rPr>
              <w:t>и</w:t>
            </w:r>
            <w:r w:rsidRPr="00285CF6">
              <w:rPr>
                <w:rFonts w:ascii="Times New Roman" w:hAnsi="Times New Roman"/>
                <w:sz w:val="24"/>
                <w:szCs w:val="20"/>
              </w:rPr>
              <w:t xml:space="preserve"> схемы пуска и динамического торможения асинхронного двигателя с короткозамкнутым ротором</w:t>
            </w:r>
          </w:p>
        </w:tc>
        <w:tc>
          <w:tcPr>
            <w:tcW w:w="918" w:type="pct"/>
          </w:tcPr>
          <w:p w:rsidR="00A442BF" w:rsidRPr="00F578C2" w:rsidRDefault="00A442BF" w:rsidP="006A6E0E">
            <w:pPr>
              <w:jc w:val="center"/>
              <w:rPr>
                <w:rFonts w:ascii="Times New Roman" w:hAnsi="Times New Roman"/>
                <w:sz w:val="20"/>
                <w:szCs w:val="20"/>
              </w:rPr>
            </w:pPr>
          </w:p>
        </w:tc>
        <w:tc>
          <w:tcPr>
            <w:tcW w:w="250" w:type="pct"/>
            <w:shd w:val="clear" w:color="auto" w:fill="auto"/>
            <w:vAlign w:val="center"/>
          </w:tcPr>
          <w:p w:rsidR="00A442BF" w:rsidRDefault="00A442BF" w:rsidP="006A6E0E">
            <w:pPr>
              <w:jc w:val="center"/>
              <w:rPr>
                <w:rFonts w:ascii="Times New Roman" w:hAnsi="Times New Roman"/>
                <w:sz w:val="20"/>
                <w:szCs w:val="20"/>
              </w:rPr>
            </w:pPr>
            <w:r>
              <w:rPr>
                <w:rFonts w:ascii="Times New Roman" w:hAnsi="Times New Roman"/>
                <w:sz w:val="20"/>
                <w:szCs w:val="20"/>
              </w:rPr>
              <w:t>2</w:t>
            </w:r>
          </w:p>
        </w:tc>
        <w:tc>
          <w:tcPr>
            <w:tcW w:w="542" w:type="pct"/>
            <w:vMerge/>
            <w:shd w:val="clear" w:color="auto" w:fill="auto"/>
          </w:tcPr>
          <w:p w:rsidR="00A442BF" w:rsidRPr="00572E7C" w:rsidRDefault="00A442BF" w:rsidP="006A6E0E">
            <w:pPr>
              <w:jc w:val="center"/>
              <w:rPr>
                <w:rFonts w:ascii="Times New Roman" w:hAnsi="Times New Roman"/>
                <w:sz w:val="20"/>
                <w:szCs w:val="20"/>
              </w:rPr>
            </w:pPr>
          </w:p>
        </w:tc>
      </w:tr>
      <w:tr w:rsidR="00A442BF" w:rsidRPr="00572E7C" w:rsidTr="006A6E0E">
        <w:trPr>
          <w:trHeight w:val="280"/>
        </w:trPr>
        <w:tc>
          <w:tcPr>
            <w:tcW w:w="987" w:type="pct"/>
            <w:vMerge/>
          </w:tcPr>
          <w:p w:rsidR="00A442BF" w:rsidRPr="004B60F4" w:rsidRDefault="00A442BF" w:rsidP="006A6E0E">
            <w:pPr>
              <w:jc w:val="center"/>
              <w:rPr>
                <w:rFonts w:ascii="Times New Roman" w:hAnsi="Times New Roman"/>
                <w:bCs/>
                <w:sz w:val="20"/>
                <w:szCs w:val="20"/>
              </w:rPr>
            </w:pPr>
          </w:p>
        </w:tc>
        <w:tc>
          <w:tcPr>
            <w:tcW w:w="274" w:type="pct"/>
            <w:vAlign w:val="center"/>
          </w:tcPr>
          <w:p w:rsidR="00A442BF" w:rsidRDefault="00A442BF" w:rsidP="000749E3">
            <w:pPr>
              <w:numPr>
                <w:ilvl w:val="0"/>
                <w:numId w:val="20"/>
              </w:numPr>
              <w:jc w:val="center"/>
              <w:rPr>
                <w:rFonts w:ascii="Times New Roman" w:hAnsi="Times New Roman"/>
                <w:sz w:val="20"/>
                <w:szCs w:val="20"/>
              </w:rPr>
            </w:pPr>
          </w:p>
        </w:tc>
        <w:tc>
          <w:tcPr>
            <w:tcW w:w="2029" w:type="pct"/>
          </w:tcPr>
          <w:p w:rsidR="00A442BF" w:rsidRPr="00285CF6" w:rsidRDefault="00A442BF" w:rsidP="006A6E0E">
            <w:pPr>
              <w:rPr>
                <w:rFonts w:ascii="Times New Roman" w:hAnsi="Times New Roman"/>
                <w:sz w:val="24"/>
                <w:szCs w:val="20"/>
              </w:rPr>
            </w:pPr>
            <w:r>
              <w:rPr>
                <w:rFonts w:ascii="Times New Roman" w:hAnsi="Times New Roman"/>
                <w:sz w:val="24"/>
                <w:szCs w:val="20"/>
              </w:rPr>
              <w:t>Технология</w:t>
            </w:r>
            <w:r w:rsidRPr="00285CF6">
              <w:rPr>
                <w:rFonts w:ascii="Times New Roman" w:hAnsi="Times New Roman"/>
                <w:sz w:val="24"/>
                <w:szCs w:val="20"/>
              </w:rPr>
              <w:t xml:space="preserve"> эксплуатаци</w:t>
            </w:r>
            <w:r>
              <w:rPr>
                <w:rFonts w:ascii="Times New Roman" w:hAnsi="Times New Roman"/>
                <w:sz w:val="24"/>
                <w:szCs w:val="20"/>
              </w:rPr>
              <w:t>и</w:t>
            </w:r>
            <w:r w:rsidRPr="00285CF6">
              <w:rPr>
                <w:rFonts w:ascii="Times New Roman" w:hAnsi="Times New Roman"/>
                <w:sz w:val="24"/>
                <w:szCs w:val="20"/>
              </w:rPr>
              <w:t xml:space="preserve"> схемы управления двухскоростного асинхронного двигателя</w:t>
            </w:r>
          </w:p>
        </w:tc>
        <w:tc>
          <w:tcPr>
            <w:tcW w:w="918" w:type="pct"/>
          </w:tcPr>
          <w:p w:rsidR="00A442BF" w:rsidRPr="00F578C2" w:rsidRDefault="00A442BF" w:rsidP="006A6E0E">
            <w:pPr>
              <w:jc w:val="center"/>
              <w:rPr>
                <w:rFonts w:ascii="Times New Roman" w:hAnsi="Times New Roman"/>
                <w:sz w:val="20"/>
                <w:szCs w:val="20"/>
              </w:rPr>
            </w:pPr>
          </w:p>
        </w:tc>
        <w:tc>
          <w:tcPr>
            <w:tcW w:w="250" w:type="pct"/>
            <w:shd w:val="clear" w:color="auto" w:fill="auto"/>
            <w:vAlign w:val="center"/>
          </w:tcPr>
          <w:p w:rsidR="00A442BF" w:rsidRDefault="00A442BF" w:rsidP="006A6E0E">
            <w:pPr>
              <w:jc w:val="center"/>
              <w:rPr>
                <w:rFonts w:ascii="Times New Roman" w:hAnsi="Times New Roman"/>
                <w:sz w:val="20"/>
                <w:szCs w:val="20"/>
              </w:rPr>
            </w:pPr>
            <w:r>
              <w:rPr>
                <w:rFonts w:ascii="Times New Roman" w:hAnsi="Times New Roman"/>
                <w:sz w:val="20"/>
                <w:szCs w:val="20"/>
              </w:rPr>
              <w:t>2</w:t>
            </w:r>
          </w:p>
        </w:tc>
        <w:tc>
          <w:tcPr>
            <w:tcW w:w="542" w:type="pct"/>
            <w:vMerge/>
            <w:shd w:val="clear" w:color="auto" w:fill="auto"/>
          </w:tcPr>
          <w:p w:rsidR="00A442BF" w:rsidRPr="00572E7C" w:rsidRDefault="00A442BF" w:rsidP="006A6E0E">
            <w:pPr>
              <w:jc w:val="center"/>
              <w:rPr>
                <w:rFonts w:ascii="Times New Roman" w:hAnsi="Times New Roman"/>
                <w:sz w:val="20"/>
                <w:szCs w:val="20"/>
              </w:rPr>
            </w:pPr>
          </w:p>
        </w:tc>
      </w:tr>
      <w:tr w:rsidR="00A442BF" w:rsidRPr="00572E7C" w:rsidTr="006A6E0E">
        <w:trPr>
          <w:trHeight w:val="280"/>
        </w:trPr>
        <w:tc>
          <w:tcPr>
            <w:tcW w:w="987" w:type="pct"/>
            <w:vMerge/>
          </w:tcPr>
          <w:p w:rsidR="00A442BF" w:rsidRPr="004B60F4" w:rsidRDefault="00A442BF" w:rsidP="006A6E0E">
            <w:pPr>
              <w:jc w:val="center"/>
              <w:rPr>
                <w:rFonts w:ascii="Times New Roman" w:hAnsi="Times New Roman"/>
                <w:bCs/>
                <w:sz w:val="20"/>
                <w:szCs w:val="20"/>
              </w:rPr>
            </w:pPr>
          </w:p>
        </w:tc>
        <w:tc>
          <w:tcPr>
            <w:tcW w:w="274" w:type="pct"/>
            <w:vAlign w:val="center"/>
          </w:tcPr>
          <w:p w:rsidR="00A442BF" w:rsidRDefault="00A442BF" w:rsidP="000749E3">
            <w:pPr>
              <w:numPr>
                <w:ilvl w:val="0"/>
                <w:numId w:val="20"/>
              </w:numPr>
              <w:jc w:val="center"/>
              <w:rPr>
                <w:rFonts w:ascii="Times New Roman" w:hAnsi="Times New Roman"/>
                <w:sz w:val="20"/>
                <w:szCs w:val="20"/>
              </w:rPr>
            </w:pPr>
          </w:p>
        </w:tc>
        <w:tc>
          <w:tcPr>
            <w:tcW w:w="2029" w:type="pct"/>
          </w:tcPr>
          <w:p w:rsidR="00A442BF" w:rsidRPr="00285CF6" w:rsidRDefault="00A442BF" w:rsidP="006A6E0E">
            <w:pPr>
              <w:rPr>
                <w:rFonts w:ascii="Times New Roman" w:hAnsi="Times New Roman"/>
                <w:sz w:val="24"/>
                <w:szCs w:val="20"/>
              </w:rPr>
            </w:pPr>
            <w:r>
              <w:rPr>
                <w:rFonts w:ascii="Times New Roman" w:hAnsi="Times New Roman"/>
                <w:sz w:val="24"/>
                <w:szCs w:val="20"/>
              </w:rPr>
              <w:t>Технология</w:t>
            </w:r>
            <w:r w:rsidRPr="00285CF6">
              <w:rPr>
                <w:rFonts w:ascii="Times New Roman" w:hAnsi="Times New Roman"/>
                <w:sz w:val="24"/>
                <w:szCs w:val="20"/>
              </w:rPr>
              <w:t xml:space="preserve"> эксплуатаци</w:t>
            </w:r>
            <w:r>
              <w:rPr>
                <w:rFonts w:ascii="Times New Roman" w:hAnsi="Times New Roman"/>
                <w:sz w:val="24"/>
                <w:szCs w:val="20"/>
              </w:rPr>
              <w:t>и</w:t>
            </w:r>
            <w:r w:rsidRPr="00285CF6">
              <w:rPr>
                <w:rFonts w:ascii="Times New Roman" w:hAnsi="Times New Roman"/>
                <w:sz w:val="24"/>
                <w:szCs w:val="20"/>
              </w:rPr>
              <w:t xml:space="preserve"> типовых схем управления асинхронного двигателя с фазным ротором</w:t>
            </w:r>
          </w:p>
        </w:tc>
        <w:tc>
          <w:tcPr>
            <w:tcW w:w="918" w:type="pct"/>
          </w:tcPr>
          <w:p w:rsidR="00A442BF" w:rsidRPr="00F578C2" w:rsidRDefault="00A442BF" w:rsidP="006A6E0E">
            <w:pPr>
              <w:jc w:val="center"/>
              <w:rPr>
                <w:rFonts w:ascii="Times New Roman" w:hAnsi="Times New Roman"/>
                <w:sz w:val="20"/>
                <w:szCs w:val="20"/>
              </w:rPr>
            </w:pPr>
          </w:p>
        </w:tc>
        <w:tc>
          <w:tcPr>
            <w:tcW w:w="250" w:type="pct"/>
            <w:shd w:val="clear" w:color="auto" w:fill="auto"/>
            <w:vAlign w:val="center"/>
          </w:tcPr>
          <w:p w:rsidR="00A442BF" w:rsidRPr="004B60F4" w:rsidRDefault="00A442BF" w:rsidP="006A6E0E">
            <w:pPr>
              <w:jc w:val="center"/>
              <w:rPr>
                <w:rFonts w:ascii="Times New Roman" w:hAnsi="Times New Roman"/>
                <w:sz w:val="20"/>
                <w:szCs w:val="20"/>
              </w:rPr>
            </w:pPr>
            <w:r>
              <w:rPr>
                <w:rFonts w:ascii="Times New Roman" w:hAnsi="Times New Roman"/>
                <w:sz w:val="20"/>
                <w:szCs w:val="20"/>
              </w:rPr>
              <w:t>2</w:t>
            </w:r>
          </w:p>
        </w:tc>
        <w:tc>
          <w:tcPr>
            <w:tcW w:w="542" w:type="pct"/>
            <w:vMerge/>
            <w:shd w:val="clear" w:color="auto" w:fill="auto"/>
          </w:tcPr>
          <w:p w:rsidR="00A442BF" w:rsidRPr="00572E7C" w:rsidRDefault="00A442BF" w:rsidP="006A6E0E">
            <w:pPr>
              <w:jc w:val="center"/>
              <w:rPr>
                <w:rFonts w:ascii="Times New Roman" w:hAnsi="Times New Roman"/>
                <w:sz w:val="20"/>
                <w:szCs w:val="20"/>
              </w:rPr>
            </w:pPr>
          </w:p>
        </w:tc>
      </w:tr>
      <w:tr w:rsidR="00A442BF" w:rsidRPr="00572E7C" w:rsidTr="006A6E0E">
        <w:trPr>
          <w:trHeight w:val="280"/>
        </w:trPr>
        <w:tc>
          <w:tcPr>
            <w:tcW w:w="987" w:type="pct"/>
            <w:vMerge/>
          </w:tcPr>
          <w:p w:rsidR="00A442BF" w:rsidRPr="004B60F4" w:rsidRDefault="00A442BF" w:rsidP="006A6E0E">
            <w:pPr>
              <w:jc w:val="center"/>
              <w:rPr>
                <w:rFonts w:ascii="Times New Roman" w:hAnsi="Times New Roman"/>
                <w:bCs/>
                <w:sz w:val="20"/>
                <w:szCs w:val="20"/>
              </w:rPr>
            </w:pPr>
          </w:p>
        </w:tc>
        <w:tc>
          <w:tcPr>
            <w:tcW w:w="274" w:type="pct"/>
            <w:vAlign w:val="center"/>
          </w:tcPr>
          <w:p w:rsidR="00A442BF" w:rsidRDefault="00A442BF" w:rsidP="000749E3">
            <w:pPr>
              <w:numPr>
                <w:ilvl w:val="0"/>
                <w:numId w:val="20"/>
              </w:numPr>
              <w:jc w:val="center"/>
              <w:rPr>
                <w:rFonts w:ascii="Times New Roman" w:hAnsi="Times New Roman"/>
                <w:sz w:val="20"/>
                <w:szCs w:val="20"/>
              </w:rPr>
            </w:pPr>
          </w:p>
        </w:tc>
        <w:tc>
          <w:tcPr>
            <w:tcW w:w="2029" w:type="pct"/>
          </w:tcPr>
          <w:p w:rsidR="00A442BF" w:rsidRPr="00285CF6" w:rsidRDefault="00A442BF" w:rsidP="006A6E0E">
            <w:pPr>
              <w:rPr>
                <w:rFonts w:ascii="Times New Roman" w:hAnsi="Times New Roman"/>
                <w:sz w:val="24"/>
                <w:szCs w:val="20"/>
              </w:rPr>
            </w:pPr>
            <w:r w:rsidRPr="00285CF6">
              <w:rPr>
                <w:rFonts w:ascii="Times New Roman" w:hAnsi="Times New Roman"/>
                <w:sz w:val="24"/>
                <w:szCs w:val="20"/>
              </w:rPr>
              <w:t xml:space="preserve">Наладка и эксплуатация  схемы управления </w:t>
            </w:r>
            <w:r w:rsidRPr="00285CF6">
              <w:rPr>
                <w:rFonts w:ascii="Times New Roman" w:hAnsi="Times New Roman"/>
                <w:sz w:val="24"/>
                <w:szCs w:val="20"/>
              </w:rPr>
              <w:lastRenderedPageBreak/>
              <w:t xml:space="preserve">асинхронного двигателя в одну ступень в функции времени и торможения </w:t>
            </w:r>
            <w:proofErr w:type="spellStart"/>
            <w:r w:rsidRPr="00285CF6">
              <w:rPr>
                <w:rFonts w:ascii="Times New Roman" w:hAnsi="Times New Roman"/>
                <w:sz w:val="24"/>
                <w:szCs w:val="20"/>
              </w:rPr>
              <w:t>противовключением</w:t>
            </w:r>
            <w:proofErr w:type="spellEnd"/>
            <w:r w:rsidRPr="00285CF6">
              <w:rPr>
                <w:rFonts w:ascii="Times New Roman" w:hAnsi="Times New Roman"/>
                <w:sz w:val="24"/>
                <w:szCs w:val="20"/>
              </w:rPr>
              <w:t xml:space="preserve"> в функции ЭДС</w:t>
            </w:r>
          </w:p>
        </w:tc>
        <w:tc>
          <w:tcPr>
            <w:tcW w:w="918" w:type="pct"/>
          </w:tcPr>
          <w:p w:rsidR="00A442BF" w:rsidRPr="00F578C2" w:rsidRDefault="00A442BF" w:rsidP="006A6E0E">
            <w:pPr>
              <w:jc w:val="center"/>
              <w:rPr>
                <w:rFonts w:ascii="Times New Roman" w:hAnsi="Times New Roman"/>
                <w:sz w:val="20"/>
                <w:szCs w:val="20"/>
              </w:rPr>
            </w:pPr>
          </w:p>
        </w:tc>
        <w:tc>
          <w:tcPr>
            <w:tcW w:w="250" w:type="pct"/>
            <w:shd w:val="clear" w:color="auto" w:fill="auto"/>
            <w:vAlign w:val="center"/>
          </w:tcPr>
          <w:p w:rsidR="00A442BF" w:rsidRDefault="00A442BF" w:rsidP="006A6E0E">
            <w:pPr>
              <w:jc w:val="center"/>
              <w:rPr>
                <w:rFonts w:ascii="Times New Roman" w:hAnsi="Times New Roman"/>
                <w:sz w:val="20"/>
                <w:szCs w:val="20"/>
              </w:rPr>
            </w:pPr>
            <w:r>
              <w:rPr>
                <w:rFonts w:ascii="Times New Roman" w:hAnsi="Times New Roman"/>
                <w:sz w:val="20"/>
                <w:szCs w:val="20"/>
              </w:rPr>
              <w:t>2</w:t>
            </w:r>
          </w:p>
        </w:tc>
        <w:tc>
          <w:tcPr>
            <w:tcW w:w="542" w:type="pct"/>
            <w:vMerge/>
            <w:shd w:val="clear" w:color="auto" w:fill="auto"/>
          </w:tcPr>
          <w:p w:rsidR="00A442BF" w:rsidRPr="00572E7C" w:rsidRDefault="00A442BF" w:rsidP="006A6E0E">
            <w:pPr>
              <w:jc w:val="center"/>
              <w:rPr>
                <w:rFonts w:ascii="Times New Roman" w:hAnsi="Times New Roman"/>
                <w:sz w:val="20"/>
                <w:szCs w:val="20"/>
              </w:rPr>
            </w:pPr>
          </w:p>
        </w:tc>
      </w:tr>
      <w:tr w:rsidR="00A442BF" w:rsidRPr="00572E7C" w:rsidTr="006A6E0E">
        <w:trPr>
          <w:trHeight w:val="280"/>
        </w:trPr>
        <w:tc>
          <w:tcPr>
            <w:tcW w:w="987" w:type="pct"/>
            <w:vMerge/>
          </w:tcPr>
          <w:p w:rsidR="00A442BF" w:rsidRPr="004B60F4" w:rsidRDefault="00A442BF" w:rsidP="006A6E0E">
            <w:pPr>
              <w:jc w:val="center"/>
              <w:rPr>
                <w:rFonts w:ascii="Times New Roman" w:hAnsi="Times New Roman"/>
                <w:bCs/>
                <w:sz w:val="20"/>
                <w:szCs w:val="20"/>
              </w:rPr>
            </w:pPr>
          </w:p>
        </w:tc>
        <w:tc>
          <w:tcPr>
            <w:tcW w:w="274" w:type="pct"/>
            <w:vAlign w:val="center"/>
          </w:tcPr>
          <w:p w:rsidR="00A442BF" w:rsidRDefault="00A442BF" w:rsidP="000749E3">
            <w:pPr>
              <w:numPr>
                <w:ilvl w:val="0"/>
                <w:numId w:val="20"/>
              </w:numPr>
              <w:jc w:val="center"/>
              <w:rPr>
                <w:rFonts w:ascii="Times New Roman" w:hAnsi="Times New Roman"/>
                <w:sz w:val="20"/>
                <w:szCs w:val="20"/>
              </w:rPr>
            </w:pPr>
          </w:p>
        </w:tc>
        <w:tc>
          <w:tcPr>
            <w:tcW w:w="2029" w:type="pct"/>
          </w:tcPr>
          <w:p w:rsidR="00A442BF" w:rsidRPr="00285CF6" w:rsidRDefault="00A442BF" w:rsidP="006A6E0E">
            <w:pPr>
              <w:rPr>
                <w:rFonts w:ascii="Times New Roman" w:hAnsi="Times New Roman"/>
                <w:sz w:val="24"/>
                <w:szCs w:val="20"/>
              </w:rPr>
            </w:pPr>
            <w:r>
              <w:rPr>
                <w:rFonts w:ascii="Times New Roman" w:hAnsi="Times New Roman"/>
                <w:sz w:val="24"/>
                <w:szCs w:val="20"/>
              </w:rPr>
              <w:t>Технология</w:t>
            </w:r>
            <w:r w:rsidRPr="00285CF6">
              <w:rPr>
                <w:rFonts w:ascii="Times New Roman" w:hAnsi="Times New Roman"/>
                <w:sz w:val="24"/>
                <w:szCs w:val="20"/>
              </w:rPr>
              <w:t xml:space="preserve"> эксплуатаци</w:t>
            </w:r>
            <w:r>
              <w:rPr>
                <w:rFonts w:ascii="Times New Roman" w:hAnsi="Times New Roman"/>
                <w:sz w:val="24"/>
                <w:szCs w:val="20"/>
              </w:rPr>
              <w:t>и</w:t>
            </w:r>
            <w:r w:rsidRPr="00285CF6">
              <w:rPr>
                <w:rFonts w:ascii="Times New Roman" w:hAnsi="Times New Roman"/>
                <w:sz w:val="24"/>
                <w:szCs w:val="20"/>
              </w:rPr>
              <w:t xml:space="preserve">  схемы управления асинхронного двигателя в одну ступень в функции тока и динамического торможения в функции скорости</w:t>
            </w:r>
          </w:p>
        </w:tc>
        <w:tc>
          <w:tcPr>
            <w:tcW w:w="918" w:type="pct"/>
          </w:tcPr>
          <w:p w:rsidR="00A442BF" w:rsidRPr="00F578C2" w:rsidRDefault="00A442BF" w:rsidP="006A6E0E">
            <w:pPr>
              <w:jc w:val="center"/>
              <w:rPr>
                <w:rFonts w:ascii="Times New Roman" w:hAnsi="Times New Roman"/>
                <w:sz w:val="20"/>
                <w:szCs w:val="20"/>
              </w:rPr>
            </w:pPr>
          </w:p>
        </w:tc>
        <w:tc>
          <w:tcPr>
            <w:tcW w:w="250" w:type="pct"/>
            <w:shd w:val="clear" w:color="auto" w:fill="auto"/>
            <w:vAlign w:val="center"/>
          </w:tcPr>
          <w:p w:rsidR="00A442BF" w:rsidRPr="004B60F4" w:rsidRDefault="00A442BF" w:rsidP="006A6E0E">
            <w:pPr>
              <w:jc w:val="center"/>
              <w:rPr>
                <w:rFonts w:ascii="Times New Roman" w:hAnsi="Times New Roman"/>
                <w:sz w:val="20"/>
                <w:szCs w:val="20"/>
              </w:rPr>
            </w:pPr>
            <w:r>
              <w:rPr>
                <w:rFonts w:ascii="Times New Roman" w:hAnsi="Times New Roman"/>
                <w:sz w:val="20"/>
                <w:szCs w:val="20"/>
              </w:rPr>
              <w:t>2</w:t>
            </w:r>
          </w:p>
        </w:tc>
        <w:tc>
          <w:tcPr>
            <w:tcW w:w="542" w:type="pct"/>
            <w:vMerge/>
            <w:shd w:val="clear" w:color="auto" w:fill="auto"/>
          </w:tcPr>
          <w:p w:rsidR="00A442BF" w:rsidRPr="00572E7C" w:rsidRDefault="00A442BF" w:rsidP="006A6E0E">
            <w:pPr>
              <w:jc w:val="center"/>
              <w:rPr>
                <w:rFonts w:ascii="Times New Roman" w:hAnsi="Times New Roman"/>
                <w:sz w:val="20"/>
                <w:szCs w:val="20"/>
              </w:rPr>
            </w:pPr>
          </w:p>
        </w:tc>
      </w:tr>
      <w:tr w:rsidR="00A442BF" w:rsidRPr="00572E7C" w:rsidTr="006A6E0E">
        <w:trPr>
          <w:trHeight w:val="280"/>
        </w:trPr>
        <w:tc>
          <w:tcPr>
            <w:tcW w:w="987" w:type="pct"/>
            <w:vMerge/>
          </w:tcPr>
          <w:p w:rsidR="00A442BF" w:rsidRPr="004B60F4" w:rsidRDefault="00A442BF" w:rsidP="006A6E0E">
            <w:pPr>
              <w:jc w:val="center"/>
              <w:rPr>
                <w:rFonts w:ascii="Times New Roman" w:hAnsi="Times New Roman"/>
                <w:bCs/>
                <w:sz w:val="20"/>
                <w:szCs w:val="20"/>
              </w:rPr>
            </w:pPr>
          </w:p>
        </w:tc>
        <w:tc>
          <w:tcPr>
            <w:tcW w:w="3221" w:type="pct"/>
            <w:gridSpan w:val="3"/>
            <w:vAlign w:val="center"/>
          </w:tcPr>
          <w:p w:rsidR="00A442BF" w:rsidRPr="00F578C2" w:rsidRDefault="00A442BF" w:rsidP="006A6E0E">
            <w:pPr>
              <w:rPr>
                <w:rFonts w:ascii="Times New Roman" w:hAnsi="Times New Roman"/>
                <w:sz w:val="20"/>
                <w:szCs w:val="20"/>
              </w:rPr>
            </w:pPr>
            <w:r w:rsidRPr="00337F45">
              <w:rPr>
                <w:rFonts w:ascii="Times New Roman" w:hAnsi="Times New Roman"/>
                <w:b/>
                <w:bCs/>
                <w:szCs w:val="20"/>
              </w:rPr>
              <w:t>Практические занятия</w:t>
            </w:r>
          </w:p>
        </w:tc>
        <w:tc>
          <w:tcPr>
            <w:tcW w:w="250" w:type="pct"/>
            <w:shd w:val="clear" w:color="auto" w:fill="auto"/>
            <w:vAlign w:val="center"/>
          </w:tcPr>
          <w:p w:rsidR="00A442BF" w:rsidRDefault="00A442BF" w:rsidP="006A6E0E">
            <w:pPr>
              <w:jc w:val="center"/>
              <w:rPr>
                <w:rFonts w:ascii="Times New Roman" w:hAnsi="Times New Roman"/>
                <w:sz w:val="20"/>
                <w:szCs w:val="20"/>
              </w:rPr>
            </w:pPr>
          </w:p>
        </w:tc>
        <w:tc>
          <w:tcPr>
            <w:tcW w:w="542" w:type="pct"/>
            <w:vMerge/>
            <w:shd w:val="clear" w:color="auto" w:fill="auto"/>
          </w:tcPr>
          <w:p w:rsidR="00A442BF" w:rsidRPr="00572E7C" w:rsidRDefault="00A442BF" w:rsidP="006A6E0E">
            <w:pPr>
              <w:jc w:val="center"/>
              <w:rPr>
                <w:rFonts w:ascii="Times New Roman" w:hAnsi="Times New Roman"/>
                <w:sz w:val="20"/>
                <w:szCs w:val="20"/>
              </w:rPr>
            </w:pPr>
          </w:p>
        </w:tc>
      </w:tr>
      <w:tr w:rsidR="00A442BF" w:rsidRPr="00572E7C" w:rsidTr="006A6E0E">
        <w:trPr>
          <w:trHeight w:val="280"/>
        </w:trPr>
        <w:tc>
          <w:tcPr>
            <w:tcW w:w="987" w:type="pct"/>
            <w:vMerge/>
          </w:tcPr>
          <w:p w:rsidR="00A442BF" w:rsidRPr="004B60F4" w:rsidRDefault="00A442BF" w:rsidP="006A6E0E">
            <w:pPr>
              <w:jc w:val="center"/>
              <w:rPr>
                <w:rFonts w:ascii="Times New Roman" w:hAnsi="Times New Roman"/>
                <w:bCs/>
                <w:sz w:val="20"/>
                <w:szCs w:val="20"/>
              </w:rPr>
            </w:pPr>
          </w:p>
        </w:tc>
        <w:tc>
          <w:tcPr>
            <w:tcW w:w="274" w:type="pct"/>
          </w:tcPr>
          <w:p w:rsidR="00A442BF" w:rsidRPr="005C2244" w:rsidRDefault="00A442BF" w:rsidP="000749E3">
            <w:pPr>
              <w:widowControl w:val="0"/>
              <w:numPr>
                <w:ilvl w:val="0"/>
                <w:numId w:val="20"/>
              </w:numPr>
              <w:suppressAutoHyphens/>
              <w:jc w:val="both"/>
              <w:rPr>
                <w:rFonts w:ascii="Times New Roman" w:hAnsi="Times New Roman"/>
                <w:sz w:val="20"/>
                <w:szCs w:val="20"/>
              </w:rPr>
            </w:pPr>
          </w:p>
        </w:tc>
        <w:tc>
          <w:tcPr>
            <w:tcW w:w="2029" w:type="pct"/>
          </w:tcPr>
          <w:p w:rsidR="00A442BF" w:rsidRPr="009154A8" w:rsidRDefault="00A442BF" w:rsidP="006A6E0E">
            <w:pPr>
              <w:rPr>
                <w:rFonts w:ascii="Times New Roman" w:hAnsi="Times New Roman"/>
                <w:sz w:val="24"/>
              </w:rPr>
            </w:pPr>
            <w:r w:rsidRPr="009154A8">
              <w:rPr>
                <w:rFonts w:ascii="Times New Roman" w:hAnsi="Times New Roman"/>
                <w:sz w:val="24"/>
              </w:rPr>
              <w:t>Проверка  реверсивной схемы пуска асинхронного двигателя с короткозамкнутым ротором</w:t>
            </w:r>
          </w:p>
        </w:tc>
        <w:tc>
          <w:tcPr>
            <w:tcW w:w="918" w:type="pct"/>
          </w:tcPr>
          <w:p w:rsidR="00A442BF" w:rsidRPr="00F578C2" w:rsidRDefault="00A442BF" w:rsidP="006A6E0E">
            <w:pPr>
              <w:jc w:val="center"/>
              <w:rPr>
                <w:rFonts w:ascii="Times New Roman" w:hAnsi="Times New Roman"/>
                <w:sz w:val="20"/>
                <w:szCs w:val="20"/>
              </w:rPr>
            </w:pPr>
          </w:p>
        </w:tc>
        <w:tc>
          <w:tcPr>
            <w:tcW w:w="250" w:type="pct"/>
            <w:shd w:val="clear" w:color="auto" w:fill="auto"/>
            <w:vAlign w:val="center"/>
          </w:tcPr>
          <w:p w:rsidR="00A442BF" w:rsidRDefault="00A442BF" w:rsidP="006A6E0E">
            <w:pPr>
              <w:jc w:val="center"/>
              <w:rPr>
                <w:rFonts w:ascii="Times New Roman" w:hAnsi="Times New Roman"/>
                <w:sz w:val="20"/>
                <w:szCs w:val="20"/>
              </w:rPr>
            </w:pPr>
            <w:r>
              <w:rPr>
                <w:rFonts w:ascii="Times New Roman" w:hAnsi="Times New Roman"/>
                <w:sz w:val="20"/>
                <w:szCs w:val="20"/>
              </w:rPr>
              <w:t>2</w:t>
            </w:r>
          </w:p>
        </w:tc>
        <w:tc>
          <w:tcPr>
            <w:tcW w:w="542" w:type="pct"/>
            <w:vMerge/>
            <w:shd w:val="clear" w:color="auto" w:fill="auto"/>
          </w:tcPr>
          <w:p w:rsidR="00A442BF" w:rsidRPr="00572E7C" w:rsidRDefault="00A442BF" w:rsidP="006A6E0E">
            <w:pPr>
              <w:jc w:val="center"/>
              <w:rPr>
                <w:rFonts w:ascii="Times New Roman" w:hAnsi="Times New Roman"/>
                <w:sz w:val="20"/>
                <w:szCs w:val="20"/>
              </w:rPr>
            </w:pPr>
          </w:p>
        </w:tc>
      </w:tr>
      <w:tr w:rsidR="00A442BF" w:rsidRPr="00572E7C" w:rsidTr="006A6E0E">
        <w:trPr>
          <w:trHeight w:val="280"/>
        </w:trPr>
        <w:tc>
          <w:tcPr>
            <w:tcW w:w="987" w:type="pct"/>
            <w:vMerge/>
          </w:tcPr>
          <w:p w:rsidR="00A442BF" w:rsidRPr="004B60F4" w:rsidRDefault="00A442BF" w:rsidP="006A6E0E">
            <w:pPr>
              <w:jc w:val="center"/>
              <w:rPr>
                <w:rFonts w:ascii="Times New Roman" w:hAnsi="Times New Roman"/>
                <w:bCs/>
                <w:sz w:val="20"/>
                <w:szCs w:val="20"/>
              </w:rPr>
            </w:pPr>
          </w:p>
        </w:tc>
        <w:tc>
          <w:tcPr>
            <w:tcW w:w="274" w:type="pct"/>
          </w:tcPr>
          <w:p w:rsidR="00A442BF" w:rsidRPr="005C2244" w:rsidRDefault="00A442BF" w:rsidP="000749E3">
            <w:pPr>
              <w:widowControl w:val="0"/>
              <w:numPr>
                <w:ilvl w:val="0"/>
                <w:numId w:val="20"/>
              </w:numPr>
              <w:suppressAutoHyphens/>
              <w:jc w:val="both"/>
              <w:rPr>
                <w:rFonts w:ascii="Times New Roman" w:hAnsi="Times New Roman"/>
                <w:sz w:val="20"/>
                <w:szCs w:val="20"/>
              </w:rPr>
            </w:pPr>
          </w:p>
        </w:tc>
        <w:tc>
          <w:tcPr>
            <w:tcW w:w="2029" w:type="pct"/>
          </w:tcPr>
          <w:p w:rsidR="00A442BF" w:rsidRPr="009154A8" w:rsidRDefault="00A442BF" w:rsidP="006A6E0E">
            <w:pPr>
              <w:rPr>
                <w:rFonts w:ascii="Times New Roman" w:hAnsi="Times New Roman"/>
                <w:sz w:val="24"/>
              </w:rPr>
            </w:pPr>
            <w:r w:rsidRPr="009154A8">
              <w:rPr>
                <w:rFonts w:ascii="Times New Roman" w:hAnsi="Times New Roman"/>
                <w:sz w:val="24"/>
              </w:rPr>
              <w:t>Проверка схемы пуска и динамического торможения асинхронного двигателя с короткозамкнутым ротором</w:t>
            </w:r>
          </w:p>
        </w:tc>
        <w:tc>
          <w:tcPr>
            <w:tcW w:w="918" w:type="pct"/>
          </w:tcPr>
          <w:p w:rsidR="00A442BF" w:rsidRPr="00F578C2" w:rsidRDefault="00A442BF" w:rsidP="006A6E0E">
            <w:pPr>
              <w:jc w:val="center"/>
              <w:rPr>
                <w:rFonts w:ascii="Times New Roman" w:hAnsi="Times New Roman"/>
                <w:sz w:val="20"/>
                <w:szCs w:val="20"/>
              </w:rPr>
            </w:pPr>
          </w:p>
        </w:tc>
        <w:tc>
          <w:tcPr>
            <w:tcW w:w="250" w:type="pct"/>
            <w:shd w:val="clear" w:color="auto" w:fill="auto"/>
            <w:vAlign w:val="center"/>
          </w:tcPr>
          <w:p w:rsidR="00A442BF" w:rsidRDefault="00A442BF" w:rsidP="006A6E0E">
            <w:pPr>
              <w:jc w:val="center"/>
              <w:rPr>
                <w:rFonts w:ascii="Times New Roman" w:hAnsi="Times New Roman"/>
                <w:sz w:val="20"/>
                <w:szCs w:val="20"/>
              </w:rPr>
            </w:pPr>
            <w:r>
              <w:rPr>
                <w:rFonts w:ascii="Times New Roman" w:hAnsi="Times New Roman"/>
                <w:sz w:val="20"/>
                <w:szCs w:val="20"/>
              </w:rPr>
              <w:t>2</w:t>
            </w:r>
          </w:p>
        </w:tc>
        <w:tc>
          <w:tcPr>
            <w:tcW w:w="542" w:type="pct"/>
            <w:vMerge/>
            <w:shd w:val="clear" w:color="auto" w:fill="auto"/>
          </w:tcPr>
          <w:p w:rsidR="00A442BF" w:rsidRPr="00572E7C" w:rsidRDefault="00A442BF" w:rsidP="006A6E0E">
            <w:pPr>
              <w:jc w:val="center"/>
              <w:rPr>
                <w:rFonts w:ascii="Times New Roman" w:hAnsi="Times New Roman"/>
                <w:sz w:val="20"/>
                <w:szCs w:val="20"/>
              </w:rPr>
            </w:pPr>
          </w:p>
        </w:tc>
      </w:tr>
      <w:tr w:rsidR="00A442BF" w:rsidRPr="00572E7C" w:rsidTr="006A6E0E">
        <w:trPr>
          <w:trHeight w:val="280"/>
        </w:trPr>
        <w:tc>
          <w:tcPr>
            <w:tcW w:w="987" w:type="pct"/>
            <w:vMerge/>
          </w:tcPr>
          <w:p w:rsidR="00A442BF" w:rsidRPr="004B60F4" w:rsidRDefault="00A442BF" w:rsidP="006A6E0E">
            <w:pPr>
              <w:jc w:val="center"/>
              <w:rPr>
                <w:rFonts w:ascii="Times New Roman" w:hAnsi="Times New Roman"/>
                <w:bCs/>
                <w:sz w:val="20"/>
                <w:szCs w:val="20"/>
              </w:rPr>
            </w:pPr>
          </w:p>
        </w:tc>
        <w:tc>
          <w:tcPr>
            <w:tcW w:w="274" w:type="pct"/>
          </w:tcPr>
          <w:p w:rsidR="00A442BF" w:rsidRPr="005C2244" w:rsidRDefault="00A442BF" w:rsidP="000749E3">
            <w:pPr>
              <w:widowControl w:val="0"/>
              <w:numPr>
                <w:ilvl w:val="0"/>
                <w:numId w:val="20"/>
              </w:numPr>
              <w:suppressAutoHyphens/>
              <w:jc w:val="both"/>
              <w:rPr>
                <w:rFonts w:ascii="Times New Roman" w:hAnsi="Times New Roman"/>
                <w:sz w:val="20"/>
                <w:szCs w:val="20"/>
              </w:rPr>
            </w:pPr>
          </w:p>
        </w:tc>
        <w:tc>
          <w:tcPr>
            <w:tcW w:w="2029" w:type="pct"/>
          </w:tcPr>
          <w:p w:rsidR="00A442BF" w:rsidRPr="009154A8" w:rsidRDefault="00A442BF" w:rsidP="006A6E0E">
            <w:pPr>
              <w:rPr>
                <w:rFonts w:ascii="Times New Roman" w:hAnsi="Times New Roman"/>
                <w:sz w:val="24"/>
              </w:rPr>
            </w:pPr>
            <w:r w:rsidRPr="009154A8">
              <w:rPr>
                <w:rFonts w:ascii="Times New Roman" w:hAnsi="Times New Roman"/>
                <w:sz w:val="24"/>
              </w:rPr>
              <w:t>Проверка схемы  управления двухскоростного асинхронного двигателя</w:t>
            </w:r>
          </w:p>
        </w:tc>
        <w:tc>
          <w:tcPr>
            <w:tcW w:w="918" w:type="pct"/>
          </w:tcPr>
          <w:p w:rsidR="00A442BF" w:rsidRPr="00F578C2" w:rsidRDefault="00A442BF" w:rsidP="006A6E0E">
            <w:pPr>
              <w:jc w:val="center"/>
              <w:rPr>
                <w:rFonts w:ascii="Times New Roman" w:hAnsi="Times New Roman"/>
                <w:sz w:val="20"/>
                <w:szCs w:val="20"/>
              </w:rPr>
            </w:pPr>
          </w:p>
        </w:tc>
        <w:tc>
          <w:tcPr>
            <w:tcW w:w="250" w:type="pct"/>
            <w:shd w:val="clear" w:color="auto" w:fill="auto"/>
            <w:vAlign w:val="center"/>
          </w:tcPr>
          <w:p w:rsidR="00A442BF" w:rsidRDefault="00A442BF" w:rsidP="006A6E0E">
            <w:pPr>
              <w:jc w:val="center"/>
              <w:rPr>
                <w:rFonts w:ascii="Times New Roman" w:hAnsi="Times New Roman"/>
                <w:sz w:val="20"/>
                <w:szCs w:val="20"/>
              </w:rPr>
            </w:pPr>
            <w:r>
              <w:rPr>
                <w:rFonts w:ascii="Times New Roman" w:hAnsi="Times New Roman"/>
                <w:sz w:val="20"/>
                <w:szCs w:val="20"/>
              </w:rPr>
              <w:t>2</w:t>
            </w:r>
          </w:p>
        </w:tc>
        <w:tc>
          <w:tcPr>
            <w:tcW w:w="542" w:type="pct"/>
            <w:vMerge/>
            <w:shd w:val="clear" w:color="auto" w:fill="auto"/>
          </w:tcPr>
          <w:p w:rsidR="00A442BF" w:rsidRPr="00572E7C" w:rsidRDefault="00A442BF" w:rsidP="006A6E0E">
            <w:pPr>
              <w:jc w:val="center"/>
              <w:rPr>
                <w:rFonts w:ascii="Times New Roman" w:hAnsi="Times New Roman"/>
                <w:sz w:val="20"/>
                <w:szCs w:val="20"/>
              </w:rPr>
            </w:pPr>
          </w:p>
        </w:tc>
      </w:tr>
      <w:tr w:rsidR="00496912" w:rsidRPr="00572E7C" w:rsidTr="006A6E0E">
        <w:trPr>
          <w:trHeight w:val="280"/>
        </w:trPr>
        <w:tc>
          <w:tcPr>
            <w:tcW w:w="987" w:type="pct"/>
          </w:tcPr>
          <w:p w:rsidR="00496912" w:rsidRPr="004B60F4" w:rsidRDefault="00496912" w:rsidP="006A6E0E">
            <w:pPr>
              <w:jc w:val="center"/>
              <w:rPr>
                <w:rFonts w:ascii="Times New Roman" w:hAnsi="Times New Roman"/>
                <w:bCs/>
                <w:sz w:val="20"/>
                <w:szCs w:val="20"/>
              </w:rPr>
            </w:pPr>
          </w:p>
        </w:tc>
        <w:tc>
          <w:tcPr>
            <w:tcW w:w="274" w:type="pct"/>
          </w:tcPr>
          <w:p w:rsidR="00496912" w:rsidRPr="005C2244" w:rsidRDefault="00496912" w:rsidP="000749E3">
            <w:pPr>
              <w:widowControl w:val="0"/>
              <w:numPr>
                <w:ilvl w:val="0"/>
                <w:numId w:val="20"/>
              </w:numPr>
              <w:suppressAutoHyphens/>
              <w:jc w:val="both"/>
              <w:rPr>
                <w:rFonts w:ascii="Times New Roman" w:hAnsi="Times New Roman"/>
                <w:sz w:val="20"/>
                <w:szCs w:val="20"/>
              </w:rPr>
            </w:pPr>
          </w:p>
        </w:tc>
        <w:tc>
          <w:tcPr>
            <w:tcW w:w="2029" w:type="pct"/>
          </w:tcPr>
          <w:p w:rsidR="00496912" w:rsidRPr="009154A8" w:rsidRDefault="00496912" w:rsidP="006A6E0E">
            <w:pPr>
              <w:rPr>
                <w:rFonts w:ascii="Times New Roman" w:hAnsi="Times New Roman"/>
                <w:sz w:val="24"/>
              </w:rPr>
            </w:pPr>
            <w:r>
              <w:rPr>
                <w:rFonts w:ascii="Times New Roman" w:hAnsi="Times New Roman"/>
                <w:sz w:val="24"/>
              </w:rPr>
              <w:t xml:space="preserve">Итоговое занятие </w:t>
            </w:r>
          </w:p>
        </w:tc>
        <w:tc>
          <w:tcPr>
            <w:tcW w:w="918" w:type="pct"/>
          </w:tcPr>
          <w:p w:rsidR="00496912" w:rsidRPr="00F578C2" w:rsidRDefault="00496912" w:rsidP="006A6E0E">
            <w:pPr>
              <w:jc w:val="center"/>
              <w:rPr>
                <w:rFonts w:ascii="Times New Roman" w:hAnsi="Times New Roman"/>
                <w:sz w:val="20"/>
                <w:szCs w:val="20"/>
              </w:rPr>
            </w:pPr>
          </w:p>
        </w:tc>
        <w:tc>
          <w:tcPr>
            <w:tcW w:w="250" w:type="pct"/>
            <w:shd w:val="clear" w:color="auto" w:fill="auto"/>
            <w:vAlign w:val="center"/>
          </w:tcPr>
          <w:p w:rsidR="00496912" w:rsidRDefault="00496912" w:rsidP="006A6E0E">
            <w:pPr>
              <w:jc w:val="center"/>
              <w:rPr>
                <w:rFonts w:ascii="Times New Roman" w:hAnsi="Times New Roman"/>
                <w:sz w:val="20"/>
                <w:szCs w:val="20"/>
              </w:rPr>
            </w:pPr>
            <w:r>
              <w:rPr>
                <w:rFonts w:ascii="Times New Roman" w:hAnsi="Times New Roman"/>
                <w:sz w:val="20"/>
                <w:szCs w:val="20"/>
              </w:rPr>
              <w:t>1</w:t>
            </w:r>
          </w:p>
        </w:tc>
        <w:tc>
          <w:tcPr>
            <w:tcW w:w="542" w:type="pct"/>
            <w:shd w:val="clear" w:color="auto" w:fill="auto"/>
          </w:tcPr>
          <w:p w:rsidR="00496912" w:rsidRPr="00572E7C" w:rsidRDefault="00496912" w:rsidP="006A6E0E">
            <w:pPr>
              <w:jc w:val="center"/>
              <w:rPr>
                <w:rFonts w:ascii="Times New Roman" w:hAnsi="Times New Roman"/>
                <w:sz w:val="20"/>
                <w:szCs w:val="20"/>
              </w:rPr>
            </w:pPr>
          </w:p>
        </w:tc>
      </w:tr>
    </w:tbl>
    <w:tbl>
      <w:tblPr>
        <w:tblpPr w:leftFromText="180" w:rightFromText="180" w:vertAnchor="page" w:horzAnchor="margin" w:tblpY="2514"/>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709"/>
        <w:gridCol w:w="7087"/>
        <w:gridCol w:w="2976"/>
        <w:gridCol w:w="992"/>
        <w:gridCol w:w="993"/>
      </w:tblGrid>
      <w:tr w:rsidR="000749E3" w:rsidRPr="00433FBA" w:rsidTr="00433FBA">
        <w:trPr>
          <w:trHeight w:val="315"/>
        </w:trPr>
        <w:tc>
          <w:tcPr>
            <w:tcW w:w="2660" w:type="dxa"/>
            <w:vMerge w:val="restart"/>
            <w:shd w:val="clear" w:color="auto" w:fill="auto"/>
          </w:tcPr>
          <w:p w:rsidR="000749E3" w:rsidRDefault="000749E3" w:rsidP="00E90667">
            <w:pPr>
              <w:rPr>
                <w:rFonts w:ascii="Times New Roman" w:eastAsia="Times New Roman" w:hAnsi="Times New Roman" w:cs="Times New Roman"/>
                <w:b/>
                <w:bCs/>
                <w:sz w:val="24"/>
                <w:lang w:eastAsia="ru-RU"/>
              </w:rPr>
            </w:pPr>
            <w:r w:rsidRPr="00A82782">
              <w:rPr>
                <w:rFonts w:ascii="Times New Roman" w:eastAsia="Times New Roman" w:hAnsi="Times New Roman" w:cs="Times New Roman"/>
                <w:b/>
                <w:bCs/>
                <w:sz w:val="24"/>
                <w:lang w:eastAsia="ru-RU"/>
              </w:rPr>
              <w:lastRenderedPageBreak/>
              <w:t>МДК 03.02</w:t>
            </w:r>
            <w:r>
              <w:rPr>
                <w:rFonts w:ascii="Times New Roman" w:eastAsia="Times New Roman" w:hAnsi="Times New Roman" w:cs="Times New Roman"/>
                <w:b/>
                <w:bCs/>
                <w:sz w:val="24"/>
                <w:lang w:eastAsia="ru-RU"/>
              </w:rPr>
              <w:t xml:space="preserve"> </w:t>
            </w:r>
            <w:r w:rsidRPr="00A82782">
              <w:rPr>
                <w:rFonts w:ascii="Times New Roman" w:eastAsia="Times New Roman" w:hAnsi="Times New Roman" w:cs="Times New Roman"/>
                <w:b/>
                <w:bCs/>
                <w:sz w:val="24"/>
                <w:lang w:eastAsia="ru-RU"/>
              </w:rPr>
              <w:t>Диагностика и ремонт систем автоматики</w:t>
            </w:r>
          </w:p>
          <w:p w:rsidR="000749E3" w:rsidRPr="00A82782" w:rsidRDefault="000749E3" w:rsidP="00E90667">
            <w:pPr>
              <w:rPr>
                <w:rFonts w:ascii="Times New Roman" w:hAnsi="Times New Roman"/>
                <w:b/>
                <w:bCs/>
                <w:sz w:val="20"/>
                <w:szCs w:val="20"/>
              </w:rPr>
            </w:pPr>
            <w:r w:rsidRPr="00990C1F">
              <w:rPr>
                <w:rFonts w:ascii="Times New Roman" w:hAnsi="Times New Roman"/>
                <w:b/>
                <w:bCs/>
                <w:sz w:val="24"/>
              </w:rPr>
              <w:t xml:space="preserve">Тема </w:t>
            </w:r>
            <w:r>
              <w:rPr>
                <w:rFonts w:ascii="Times New Roman" w:hAnsi="Times New Roman"/>
                <w:b/>
                <w:bCs/>
                <w:sz w:val="24"/>
              </w:rPr>
              <w:t>1.5</w:t>
            </w:r>
            <w:r w:rsidRPr="00990C1F">
              <w:rPr>
                <w:rFonts w:ascii="Times New Roman" w:hAnsi="Times New Roman"/>
                <w:b/>
                <w:bCs/>
                <w:sz w:val="24"/>
              </w:rPr>
              <w:t xml:space="preserve"> </w:t>
            </w:r>
            <w:r>
              <w:rPr>
                <w:rFonts w:ascii="Times New Roman" w:hAnsi="Times New Roman"/>
                <w:b/>
                <w:bCs/>
                <w:color w:val="000000"/>
                <w:sz w:val="24"/>
              </w:rPr>
              <w:t>Дефекты и отказы</w:t>
            </w:r>
          </w:p>
        </w:tc>
        <w:tc>
          <w:tcPr>
            <w:tcW w:w="7796" w:type="dxa"/>
            <w:gridSpan w:val="2"/>
          </w:tcPr>
          <w:p w:rsidR="000749E3" w:rsidRPr="00433FBA" w:rsidRDefault="000749E3" w:rsidP="00433FBA">
            <w:pPr>
              <w:ind w:firstLine="709"/>
              <w:rPr>
                <w:rFonts w:ascii="Times New Roman" w:hAnsi="Times New Roman" w:cs="Times New Roman"/>
                <w:b/>
                <w:sz w:val="24"/>
                <w:szCs w:val="24"/>
              </w:rPr>
            </w:pPr>
            <w:r w:rsidRPr="00433FBA">
              <w:rPr>
                <w:rFonts w:ascii="Times New Roman" w:hAnsi="Times New Roman" w:cs="Times New Roman"/>
                <w:b/>
                <w:bCs/>
                <w:sz w:val="24"/>
                <w:szCs w:val="24"/>
              </w:rPr>
              <w:t>Содержание</w:t>
            </w:r>
          </w:p>
        </w:tc>
        <w:tc>
          <w:tcPr>
            <w:tcW w:w="2976" w:type="dxa"/>
            <w:shd w:val="clear" w:color="auto" w:fill="auto"/>
          </w:tcPr>
          <w:p w:rsidR="000749E3" w:rsidRPr="00433FBA" w:rsidRDefault="000749E3" w:rsidP="00433FBA">
            <w:pPr>
              <w:jc w:val="center"/>
              <w:rPr>
                <w:rFonts w:ascii="Times New Roman" w:hAnsi="Times New Roman" w:cs="Times New Roman"/>
                <w:b/>
                <w:iCs/>
                <w:sz w:val="20"/>
                <w:szCs w:val="20"/>
              </w:rPr>
            </w:pPr>
          </w:p>
        </w:tc>
        <w:tc>
          <w:tcPr>
            <w:tcW w:w="992" w:type="dxa"/>
          </w:tcPr>
          <w:p w:rsidR="000749E3" w:rsidRPr="00433FBA" w:rsidRDefault="00496912" w:rsidP="00433FBA">
            <w:pPr>
              <w:jc w:val="center"/>
              <w:rPr>
                <w:rFonts w:ascii="Times New Roman" w:hAnsi="Times New Roman" w:cs="Times New Roman"/>
                <w:b/>
                <w:iCs/>
                <w:sz w:val="24"/>
                <w:szCs w:val="24"/>
              </w:rPr>
            </w:pPr>
            <w:r>
              <w:rPr>
                <w:rFonts w:ascii="Times New Roman" w:hAnsi="Times New Roman" w:cs="Times New Roman"/>
                <w:b/>
                <w:iCs/>
                <w:sz w:val="24"/>
                <w:szCs w:val="24"/>
              </w:rPr>
              <w:t>53</w:t>
            </w:r>
          </w:p>
        </w:tc>
        <w:tc>
          <w:tcPr>
            <w:tcW w:w="993" w:type="dxa"/>
          </w:tcPr>
          <w:p w:rsidR="000749E3" w:rsidRPr="00433FBA" w:rsidRDefault="000749E3" w:rsidP="00433FBA">
            <w:pPr>
              <w:jc w:val="center"/>
              <w:rPr>
                <w:rFonts w:ascii="Times New Roman" w:hAnsi="Times New Roman" w:cs="Times New Roman"/>
                <w:bCs/>
                <w:iCs/>
                <w:sz w:val="24"/>
                <w:szCs w:val="24"/>
              </w:rPr>
            </w:pPr>
          </w:p>
        </w:tc>
      </w:tr>
      <w:tr w:rsidR="000749E3" w:rsidRPr="00433FBA" w:rsidTr="00433FBA">
        <w:trPr>
          <w:trHeight w:val="315"/>
        </w:trPr>
        <w:tc>
          <w:tcPr>
            <w:tcW w:w="2660" w:type="dxa"/>
            <w:vMerge/>
            <w:shd w:val="clear" w:color="auto" w:fill="auto"/>
          </w:tcPr>
          <w:p w:rsidR="000749E3" w:rsidRPr="00433FBA" w:rsidRDefault="000749E3" w:rsidP="00433FBA">
            <w:pPr>
              <w:rPr>
                <w:rFonts w:ascii="Times New Roman" w:hAnsi="Times New Roman" w:cs="Times New Roman"/>
                <w:b/>
                <w:bCs/>
                <w:sz w:val="24"/>
                <w:szCs w:val="24"/>
              </w:rPr>
            </w:pPr>
          </w:p>
        </w:tc>
        <w:tc>
          <w:tcPr>
            <w:tcW w:w="7796" w:type="dxa"/>
            <w:gridSpan w:val="2"/>
          </w:tcPr>
          <w:p w:rsidR="000749E3" w:rsidRPr="00433FBA" w:rsidRDefault="000749E3" w:rsidP="00433FBA">
            <w:pPr>
              <w:ind w:firstLine="709"/>
              <w:rPr>
                <w:rFonts w:ascii="Times New Roman" w:hAnsi="Times New Roman" w:cs="Times New Roman"/>
                <w:b/>
                <w:bCs/>
                <w:sz w:val="24"/>
                <w:szCs w:val="24"/>
              </w:rPr>
            </w:pPr>
          </w:p>
        </w:tc>
        <w:tc>
          <w:tcPr>
            <w:tcW w:w="2976" w:type="dxa"/>
            <w:shd w:val="clear" w:color="auto" w:fill="auto"/>
          </w:tcPr>
          <w:p w:rsidR="000749E3" w:rsidRPr="00433FBA" w:rsidRDefault="000749E3" w:rsidP="00433FBA">
            <w:pPr>
              <w:jc w:val="center"/>
              <w:rPr>
                <w:rFonts w:ascii="Times New Roman" w:hAnsi="Times New Roman" w:cs="Times New Roman"/>
                <w:b/>
                <w:iCs/>
                <w:sz w:val="20"/>
                <w:szCs w:val="20"/>
              </w:rPr>
            </w:pPr>
          </w:p>
        </w:tc>
        <w:tc>
          <w:tcPr>
            <w:tcW w:w="992" w:type="dxa"/>
          </w:tcPr>
          <w:p w:rsidR="000749E3" w:rsidRPr="00433FBA" w:rsidRDefault="000749E3" w:rsidP="00433FBA">
            <w:pPr>
              <w:jc w:val="center"/>
              <w:rPr>
                <w:rFonts w:ascii="Times New Roman" w:hAnsi="Times New Roman" w:cs="Times New Roman"/>
                <w:b/>
                <w:iCs/>
                <w:sz w:val="24"/>
                <w:szCs w:val="24"/>
              </w:rPr>
            </w:pPr>
          </w:p>
        </w:tc>
        <w:tc>
          <w:tcPr>
            <w:tcW w:w="993" w:type="dxa"/>
          </w:tcPr>
          <w:p w:rsidR="000749E3" w:rsidRPr="00433FBA" w:rsidRDefault="000749E3" w:rsidP="00433FBA">
            <w:pPr>
              <w:jc w:val="center"/>
              <w:rPr>
                <w:rFonts w:ascii="Times New Roman" w:hAnsi="Times New Roman" w:cs="Times New Roman"/>
                <w:bCs/>
                <w:iCs/>
                <w:sz w:val="24"/>
                <w:szCs w:val="24"/>
              </w:rPr>
            </w:pPr>
          </w:p>
        </w:tc>
      </w:tr>
      <w:tr w:rsidR="000749E3" w:rsidRPr="00433FBA" w:rsidTr="00433FBA">
        <w:trPr>
          <w:trHeight w:val="524"/>
        </w:trPr>
        <w:tc>
          <w:tcPr>
            <w:tcW w:w="2660" w:type="dxa"/>
            <w:vMerge/>
            <w:shd w:val="clear" w:color="auto" w:fill="auto"/>
          </w:tcPr>
          <w:p w:rsidR="000749E3" w:rsidRPr="00433FBA" w:rsidRDefault="000749E3" w:rsidP="00433FBA">
            <w:pPr>
              <w:rPr>
                <w:rFonts w:ascii="Times New Roman" w:hAnsi="Times New Roman" w:cs="Times New Roman"/>
                <w:b/>
                <w:bCs/>
                <w:sz w:val="24"/>
                <w:szCs w:val="24"/>
              </w:rPr>
            </w:pPr>
          </w:p>
        </w:tc>
        <w:tc>
          <w:tcPr>
            <w:tcW w:w="709" w:type="dxa"/>
          </w:tcPr>
          <w:p w:rsidR="000749E3" w:rsidRPr="00433FBA" w:rsidRDefault="000749E3" w:rsidP="00433FBA">
            <w:pPr>
              <w:numPr>
                <w:ilvl w:val="0"/>
                <w:numId w:val="21"/>
              </w:numPr>
              <w:ind w:left="357" w:hanging="357"/>
              <w:rPr>
                <w:rFonts w:ascii="Times New Roman" w:hAnsi="Times New Roman" w:cs="Times New Roman"/>
                <w:sz w:val="24"/>
                <w:szCs w:val="24"/>
              </w:rPr>
            </w:pPr>
          </w:p>
        </w:tc>
        <w:tc>
          <w:tcPr>
            <w:tcW w:w="7087" w:type="dxa"/>
            <w:shd w:val="clear" w:color="auto" w:fill="auto"/>
          </w:tcPr>
          <w:p w:rsidR="000749E3" w:rsidRPr="00433FBA" w:rsidRDefault="000749E3" w:rsidP="00433FBA">
            <w:pPr>
              <w:ind w:left="43"/>
              <w:rPr>
                <w:rFonts w:ascii="Times New Roman" w:hAnsi="Times New Roman" w:cs="Times New Roman"/>
                <w:sz w:val="24"/>
                <w:szCs w:val="24"/>
              </w:rPr>
            </w:pPr>
            <w:r w:rsidRPr="00433FBA">
              <w:rPr>
                <w:rFonts w:ascii="Times New Roman" w:hAnsi="Times New Roman" w:cs="Times New Roman"/>
                <w:sz w:val="24"/>
                <w:szCs w:val="24"/>
              </w:rPr>
              <w:t>Технологическое оборудование, как объект диагностики и управления</w:t>
            </w:r>
          </w:p>
        </w:tc>
        <w:tc>
          <w:tcPr>
            <w:tcW w:w="2976" w:type="dxa"/>
            <w:vAlign w:val="center"/>
          </w:tcPr>
          <w:p w:rsidR="000749E3" w:rsidRPr="00433FBA" w:rsidRDefault="000749E3" w:rsidP="00433FBA">
            <w:pPr>
              <w:jc w:val="center"/>
              <w:rPr>
                <w:rFonts w:ascii="Times New Roman" w:hAnsi="Times New Roman" w:cs="Times New Roman"/>
                <w:iCs/>
                <w:sz w:val="20"/>
                <w:szCs w:val="20"/>
              </w:rPr>
            </w:pPr>
          </w:p>
        </w:tc>
        <w:tc>
          <w:tcPr>
            <w:tcW w:w="992" w:type="dxa"/>
            <w:vAlign w:val="center"/>
          </w:tcPr>
          <w:p w:rsidR="000749E3" w:rsidRPr="00433FBA" w:rsidRDefault="000749E3" w:rsidP="00433FBA">
            <w:pPr>
              <w:jc w:val="center"/>
              <w:rPr>
                <w:rFonts w:ascii="Times New Roman" w:hAnsi="Times New Roman" w:cs="Times New Roman"/>
                <w:iCs/>
                <w:sz w:val="24"/>
                <w:szCs w:val="24"/>
              </w:rPr>
            </w:pPr>
            <w:r w:rsidRPr="00433FBA">
              <w:rPr>
                <w:rFonts w:ascii="Times New Roman" w:hAnsi="Times New Roman" w:cs="Times New Roman"/>
                <w:iCs/>
                <w:sz w:val="24"/>
                <w:szCs w:val="24"/>
              </w:rPr>
              <w:t>2</w:t>
            </w:r>
          </w:p>
        </w:tc>
        <w:tc>
          <w:tcPr>
            <w:tcW w:w="993" w:type="dxa"/>
            <w:vMerge w:val="restart"/>
          </w:tcPr>
          <w:p w:rsidR="000749E3" w:rsidRPr="00433FBA" w:rsidRDefault="000749E3" w:rsidP="00433FBA">
            <w:pPr>
              <w:jc w:val="center"/>
              <w:rPr>
                <w:rFonts w:ascii="Times New Roman" w:hAnsi="Times New Roman" w:cs="Times New Roman"/>
                <w:iCs/>
                <w:sz w:val="24"/>
                <w:szCs w:val="24"/>
              </w:rPr>
            </w:pPr>
            <w:r w:rsidRPr="00433FBA">
              <w:rPr>
                <w:rFonts w:ascii="Times New Roman" w:hAnsi="Times New Roman" w:cs="Times New Roman"/>
                <w:bCs/>
                <w:iCs/>
                <w:sz w:val="24"/>
                <w:szCs w:val="24"/>
              </w:rPr>
              <w:t>2</w:t>
            </w:r>
          </w:p>
        </w:tc>
      </w:tr>
      <w:tr w:rsidR="000749E3" w:rsidRPr="00433FBA" w:rsidTr="00433FBA">
        <w:trPr>
          <w:trHeight w:val="190"/>
        </w:trPr>
        <w:tc>
          <w:tcPr>
            <w:tcW w:w="2660" w:type="dxa"/>
            <w:vMerge/>
            <w:shd w:val="clear" w:color="auto" w:fill="auto"/>
          </w:tcPr>
          <w:p w:rsidR="000749E3" w:rsidRPr="00433FBA" w:rsidRDefault="000749E3" w:rsidP="00433FBA">
            <w:pPr>
              <w:rPr>
                <w:rFonts w:ascii="Times New Roman" w:hAnsi="Times New Roman" w:cs="Times New Roman"/>
                <w:b/>
                <w:bCs/>
                <w:sz w:val="24"/>
                <w:szCs w:val="24"/>
              </w:rPr>
            </w:pPr>
          </w:p>
        </w:tc>
        <w:tc>
          <w:tcPr>
            <w:tcW w:w="709" w:type="dxa"/>
          </w:tcPr>
          <w:p w:rsidR="000749E3" w:rsidRPr="00433FBA" w:rsidRDefault="000749E3" w:rsidP="00433FBA">
            <w:pPr>
              <w:numPr>
                <w:ilvl w:val="0"/>
                <w:numId w:val="21"/>
              </w:numPr>
              <w:ind w:left="357" w:hanging="357"/>
              <w:rPr>
                <w:rFonts w:ascii="Times New Roman" w:hAnsi="Times New Roman" w:cs="Times New Roman"/>
                <w:sz w:val="24"/>
                <w:szCs w:val="24"/>
              </w:rPr>
            </w:pPr>
          </w:p>
        </w:tc>
        <w:tc>
          <w:tcPr>
            <w:tcW w:w="7087" w:type="dxa"/>
            <w:shd w:val="clear" w:color="auto" w:fill="auto"/>
          </w:tcPr>
          <w:p w:rsidR="000749E3" w:rsidRPr="00433FBA" w:rsidRDefault="000749E3" w:rsidP="00433FBA">
            <w:pPr>
              <w:ind w:left="43"/>
              <w:rPr>
                <w:rFonts w:ascii="Times New Roman" w:hAnsi="Times New Roman" w:cs="Times New Roman"/>
                <w:sz w:val="24"/>
                <w:szCs w:val="24"/>
              </w:rPr>
            </w:pPr>
            <w:r w:rsidRPr="00433FBA">
              <w:rPr>
                <w:rFonts w:ascii="Times New Roman" w:hAnsi="Times New Roman" w:cs="Times New Roman"/>
                <w:sz w:val="24"/>
                <w:szCs w:val="24"/>
              </w:rPr>
              <w:t>Техническая диагностика. Структура системы технической диагностики</w:t>
            </w:r>
          </w:p>
        </w:tc>
        <w:tc>
          <w:tcPr>
            <w:tcW w:w="2976" w:type="dxa"/>
            <w:vAlign w:val="center"/>
          </w:tcPr>
          <w:p w:rsidR="000749E3" w:rsidRPr="00433FBA" w:rsidRDefault="000749E3" w:rsidP="00433FBA">
            <w:pPr>
              <w:jc w:val="center"/>
              <w:rPr>
                <w:rFonts w:ascii="Times New Roman" w:hAnsi="Times New Roman" w:cs="Times New Roman"/>
                <w:iCs/>
                <w:sz w:val="20"/>
                <w:szCs w:val="20"/>
              </w:rPr>
            </w:pPr>
          </w:p>
        </w:tc>
        <w:tc>
          <w:tcPr>
            <w:tcW w:w="992" w:type="dxa"/>
            <w:vAlign w:val="center"/>
          </w:tcPr>
          <w:p w:rsidR="000749E3" w:rsidRPr="00433FBA" w:rsidRDefault="000749E3" w:rsidP="00433FBA">
            <w:pPr>
              <w:jc w:val="center"/>
              <w:rPr>
                <w:rFonts w:ascii="Times New Roman" w:hAnsi="Times New Roman" w:cs="Times New Roman"/>
                <w:iCs/>
                <w:sz w:val="24"/>
                <w:szCs w:val="24"/>
              </w:rPr>
            </w:pPr>
            <w:r w:rsidRPr="00433FBA">
              <w:rPr>
                <w:rFonts w:ascii="Times New Roman" w:hAnsi="Times New Roman" w:cs="Times New Roman"/>
                <w:iCs/>
                <w:sz w:val="24"/>
                <w:szCs w:val="24"/>
              </w:rPr>
              <w:t>2</w:t>
            </w:r>
          </w:p>
        </w:tc>
        <w:tc>
          <w:tcPr>
            <w:tcW w:w="993" w:type="dxa"/>
            <w:vMerge/>
          </w:tcPr>
          <w:p w:rsidR="000749E3" w:rsidRPr="00433FBA" w:rsidRDefault="000749E3" w:rsidP="00433FBA">
            <w:pPr>
              <w:jc w:val="center"/>
              <w:rPr>
                <w:rFonts w:ascii="Times New Roman" w:hAnsi="Times New Roman" w:cs="Times New Roman"/>
                <w:bCs/>
                <w:iCs/>
                <w:sz w:val="24"/>
                <w:szCs w:val="24"/>
              </w:rPr>
            </w:pPr>
          </w:p>
        </w:tc>
      </w:tr>
      <w:tr w:rsidR="000749E3" w:rsidRPr="00433FBA" w:rsidTr="00433FBA">
        <w:trPr>
          <w:trHeight w:val="190"/>
        </w:trPr>
        <w:tc>
          <w:tcPr>
            <w:tcW w:w="2660" w:type="dxa"/>
            <w:vMerge/>
            <w:shd w:val="clear" w:color="auto" w:fill="auto"/>
          </w:tcPr>
          <w:p w:rsidR="000749E3" w:rsidRPr="00433FBA" w:rsidRDefault="000749E3" w:rsidP="00433FBA">
            <w:pPr>
              <w:rPr>
                <w:rFonts w:ascii="Times New Roman" w:hAnsi="Times New Roman" w:cs="Times New Roman"/>
                <w:b/>
                <w:bCs/>
                <w:sz w:val="24"/>
                <w:szCs w:val="24"/>
              </w:rPr>
            </w:pPr>
          </w:p>
        </w:tc>
        <w:tc>
          <w:tcPr>
            <w:tcW w:w="709" w:type="dxa"/>
          </w:tcPr>
          <w:p w:rsidR="000749E3" w:rsidRPr="00433FBA" w:rsidRDefault="000749E3" w:rsidP="00433FBA">
            <w:pPr>
              <w:numPr>
                <w:ilvl w:val="0"/>
                <w:numId w:val="21"/>
              </w:numPr>
              <w:ind w:left="357" w:hanging="357"/>
              <w:rPr>
                <w:rFonts w:ascii="Times New Roman" w:hAnsi="Times New Roman" w:cs="Times New Roman"/>
                <w:sz w:val="24"/>
                <w:szCs w:val="24"/>
              </w:rPr>
            </w:pPr>
          </w:p>
        </w:tc>
        <w:tc>
          <w:tcPr>
            <w:tcW w:w="7087" w:type="dxa"/>
            <w:shd w:val="clear" w:color="auto" w:fill="auto"/>
          </w:tcPr>
          <w:p w:rsidR="000749E3" w:rsidRPr="00433FBA" w:rsidRDefault="000749E3" w:rsidP="00433FBA">
            <w:pPr>
              <w:ind w:left="43"/>
              <w:rPr>
                <w:rFonts w:ascii="Times New Roman" w:hAnsi="Times New Roman" w:cs="Times New Roman"/>
                <w:sz w:val="24"/>
                <w:szCs w:val="24"/>
              </w:rPr>
            </w:pPr>
            <w:r w:rsidRPr="00433FBA">
              <w:rPr>
                <w:rFonts w:ascii="Times New Roman" w:hAnsi="Times New Roman" w:cs="Times New Roman"/>
                <w:sz w:val="24"/>
                <w:szCs w:val="24"/>
              </w:rPr>
              <w:t>Классификация способов и средств технического диагностирования</w:t>
            </w:r>
          </w:p>
        </w:tc>
        <w:tc>
          <w:tcPr>
            <w:tcW w:w="2976" w:type="dxa"/>
            <w:vAlign w:val="center"/>
          </w:tcPr>
          <w:p w:rsidR="000749E3" w:rsidRPr="00433FBA" w:rsidRDefault="000749E3" w:rsidP="00433FBA">
            <w:pPr>
              <w:jc w:val="center"/>
              <w:rPr>
                <w:rFonts w:ascii="Times New Roman" w:hAnsi="Times New Roman" w:cs="Times New Roman"/>
                <w:iCs/>
                <w:sz w:val="20"/>
                <w:szCs w:val="20"/>
              </w:rPr>
            </w:pPr>
          </w:p>
        </w:tc>
        <w:tc>
          <w:tcPr>
            <w:tcW w:w="992" w:type="dxa"/>
            <w:vAlign w:val="center"/>
          </w:tcPr>
          <w:p w:rsidR="000749E3" w:rsidRPr="00433FBA" w:rsidRDefault="000749E3" w:rsidP="00433FBA">
            <w:pPr>
              <w:jc w:val="center"/>
              <w:rPr>
                <w:rFonts w:ascii="Times New Roman" w:hAnsi="Times New Roman" w:cs="Times New Roman"/>
                <w:iCs/>
                <w:sz w:val="24"/>
                <w:szCs w:val="24"/>
              </w:rPr>
            </w:pPr>
            <w:r w:rsidRPr="00433FBA">
              <w:rPr>
                <w:rFonts w:ascii="Times New Roman" w:hAnsi="Times New Roman" w:cs="Times New Roman"/>
                <w:iCs/>
                <w:sz w:val="24"/>
                <w:szCs w:val="24"/>
              </w:rPr>
              <w:t>2</w:t>
            </w:r>
          </w:p>
        </w:tc>
        <w:tc>
          <w:tcPr>
            <w:tcW w:w="993" w:type="dxa"/>
            <w:vMerge/>
          </w:tcPr>
          <w:p w:rsidR="000749E3" w:rsidRPr="00433FBA" w:rsidRDefault="000749E3" w:rsidP="00433FBA">
            <w:pPr>
              <w:jc w:val="center"/>
              <w:rPr>
                <w:rFonts w:ascii="Times New Roman" w:hAnsi="Times New Roman" w:cs="Times New Roman"/>
                <w:bCs/>
                <w:iCs/>
                <w:sz w:val="24"/>
                <w:szCs w:val="24"/>
              </w:rPr>
            </w:pPr>
          </w:p>
        </w:tc>
      </w:tr>
      <w:tr w:rsidR="000749E3" w:rsidRPr="00433FBA" w:rsidTr="00433FBA">
        <w:trPr>
          <w:trHeight w:val="190"/>
        </w:trPr>
        <w:tc>
          <w:tcPr>
            <w:tcW w:w="2660" w:type="dxa"/>
            <w:vMerge/>
            <w:shd w:val="clear" w:color="auto" w:fill="auto"/>
          </w:tcPr>
          <w:p w:rsidR="000749E3" w:rsidRPr="00433FBA" w:rsidRDefault="000749E3" w:rsidP="00433FBA">
            <w:pPr>
              <w:rPr>
                <w:rFonts w:ascii="Times New Roman" w:hAnsi="Times New Roman" w:cs="Times New Roman"/>
                <w:b/>
                <w:bCs/>
                <w:sz w:val="24"/>
                <w:szCs w:val="24"/>
              </w:rPr>
            </w:pPr>
          </w:p>
        </w:tc>
        <w:tc>
          <w:tcPr>
            <w:tcW w:w="709" w:type="dxa"/>
          </w:tcPr>
          <w:p w:rsidR="000749E3" w:rsidRPr="00433FBA" w:rsidRDefault="000749E3" w:rsidP="00433FBA">
            <w:pPr>
              <w:numPr>
                <w:ilvl w:val="0"/>
                <w:numId w:val="21"/>
              </w:numPr>
              <w:ind w:left="357" w:hanging="357"/>
              <w:rPr>
                <w:rFonts w:ascii="Times New Roman" w:hAnsi="Times New Roman" w:cs="Times New Roman"/>
                <w:sz w:val="24"/>
                <w:szCs w:val="24"/>
              </w:rPr>
            </w:pPr>
          </w:p>
        </w:tc>
        <w:tc>
          <w:tcPr>
            <w:tcW w:w="7087" w:type="dxa"/>
            <w:shd w:val="clear" w:color="auto" w:fill="auto"/>
          </w:tcPr>
          <w:p w:rsidR="000749E3" w:rsidRPr="00433FBA" w:rsidRDefault="000749E3" w:rsidP="00433FBA">
            <w:pPr>
              <w:ind w:left="43"/>
              <w:rPr>
                <w:rFonts w:ascii="Times New Roman" w:hAnsi="Times New Roman" w:cs="Times New Roman"/>
                <w:sz w:val="24"/>
                <w:szCs w:val="24"/>
              </w:rPr>
            </w:pPr>
            <w:r w:rsidRPr="00433FBA">
              <w:rPr>
                <w:rFonts w:ascii="Times New Roman" w:hAnsi="Times New Roman" w:cs="Times New Roman"/>
                <w:sz w:val="24"/>
                <w:szCs w:val="24"/>
              </w:rPr>
              <w:t xml:space="preserve"> Отказы. Классификация отказов</w:t>
            </w:r>
          </w:p>
        </w:tc>
        <w:tc>
          <w:tcPr>
            <w:tcW w:w="2976" w:type="dxa"/>
            <w:vAlign w:val="center"/>
          </w:tcPr>
          <w:p w:rsidR="000749E3" w:rsidRPr="00433FBA" w:rsidRDefault="000749E3" w:rsidP="00433FBA">
            <w:pPr>
              <w:jc w:val="center"/>
              <w:rPr>
                <w:rFonts w:ascii="Times New Roman" w:hAnsi="Times New Roman" w:cs="Times New Roman"/>
                <w:iCs/>
                <w:sz w:val="20"/>
                <w:szCs w:val="20"/>
              </w:rPr>
            </w:pPr>
          </w:p>
        </w:tc>
        <w:tc>
          <w:tcPr>
            <w:tcW w:w="992" w:type="dxa"/>
            <w:vAlign w:val="center"/>
          </w:tcPr>
          <w:p w:rsidR="000749E3" w:rsidRPr="00433FBA" w:rsidRDefault="000749E3" w:rsidP="00433FBA">
            <w:pPr>
              <w:jc w:val="center"/>
              <w:rPr>
                <w:rFonts w:ascii="Times New Roman" w:hAnsi="Times New Roman" w:cs="Times New Roman"/>
                <w:iCs/>
                <w:sz w:val="24"/>
                <w:szCs w:val="24"/>
              </w:rPr>
            </w:pPr>
            <w:r w:rsidRPr="00433FBA">
              <w:rPr>
                <w:rFonts w:ascii="Times New Roman" w:hAnsi="Times New Roman" w:cs="Times New Roman"/>
                <w:iCs/>
                <w:sz w:val="24"/>
                <w:szCs w:val="24"/>
              </w:rPr>
              <w:t>2</w:t>
            </w:r>
          </w:p>
        </w:tc>
        <w:tc>
          <w:tcPr>
            <w:tcW w:w="993" w:type="dxa"/>
            <w:vMerge/>
          </w:tcPr>
          <w:p w:rsidR="000749E3" w:rsidRPr="00433FBA" w:rsidRDefault="000749E3" w:rsidP="00433FBA">
            <w:pPr>
              <w:jc w:val="center"/>
              <w:rPr>
                <w:rFonts w:ascii="Times New Roman" w:hAnsi="Times New Roman" w:cs="Times New Roman"/>
                <w:bCs/>
                <w:iCs/>
                <w:sz w:val="24"/>
                <w:szCs w:val="24"/>
              </w:rPr>
            </w:pPr>
          </w:p>
        </w:tc>
      </w:tr>
      <w:tr w:rsidR="000749E3" w:rsidRPr="00433FBA" w:rsidTr="00433FBA">
        <w:trPr>
          <w:trHeight w:val="190"/>
        </w:trPr>
        <w:tc>
          <w:tcPr>
            <w:tcW w:w="2660" w:type="dxa"/>
            <w:vMerge/>
            <w:shd w:val="clear" w:color="auto" w:fill="auto"/>
          </w:tcPr>
          <w:p w:rsidR="000749E3" w:rsidRPr="00433FBA" w:rsidRDefault="000749E3" w:rsidP="00433FBA">
            <w:pPr>
              <w:rPr>
                <w:rFonts w:ascii="Times New Roman" w:hAnsi="Times New Roman" w:cs="Times New Roman"/>
                <w:b/>
                <w:bCs/>
                <w:sz w:val="24"/>
                <w:szCs w:val="24"/>
              </w:rPr>
            </w:pPr>
          </w:p>
        </w:tc>
        <w:tc>
          <w:tcPr>
            <w:tcW w:w="709" w:type="dxa"/>
          </w:tcPr>
          <w:p w:rsidR="000749E3" w:rsidRPr="00433FBA" w:rsidRDefault="000749E3" w:rsidP="00433FBA">
            <w:pPr>
              <w:numPr>
                <w:ilvl w:val="0"/>
                <w:numId w:val="21"/>
              </w:numPr>
              <w:ind w:left="357" w:hanging="357"/>
              <w:rPr>
                <w:rFonts w:ascii="Times New Roman" w:hAnsi="Times New Roman" w:cs="Times New Roman"/>
                <w:sz w:val="24"/>
                <w:szCs w:val="24"/>
              </w:rPr>
            </w:pPr>
          </w:p>
        </w:tc>
        <w:tc>
          <w:tcPr>
            <w:tcW w:w="7087" w:type="dxa"/>
            <w:shd w:val="clear" w:color="auto" w:fill="auto"/>
          </w:tcPr>
          <w:p w:rsidR="000749E3" w:rsidRPr="00433FBA" w:rsidRDefault="000749E3" w:rsidP="00433FBA">
            <w:pPr>
              <w:rPr>
                <w:rFonts w:ascii="Times New Roman" w:hAnsi="Times New Roman" w:cs="Times New Roman"/>
                <w:snapToGrid w:val="0"/>
                <w:sz w:val="24"/>
                <w:szCs w:val="24"/>
              </w:rPr>
            </w:pPr>
            <w:r w:rsidRPr="00433FBA">
              <w:rPr>
                <w:rFonts w:ascii="Times New Roman" w:hAnsi="Times New Roman" w:cs="Times New Roman"/>
                <w:sz w:val="24"/>
                <w:szCs w:val="24"/>
              </w:rPr>
              <w:t>Различное проявление одинаковых дефектов. Малозначительный дефект.</w:t>
            </w:r>
            <w:r w:rsidRPr="00433FBA">
              <w:rPr>
                <w:rFonts w:ascii="Times New Roman" w:hAnsi="Times New Roman" w:cs="Times New Roman"/>
                <w:snapToGrid w:val="0"/>
                <w:sz w:val="24"/>
                <w:szCs w:val="24"/>
              </w:rPr>
              <w:t xml:space="preserve"> Значительные и  критические дефекты</w:t>
            </w:r>
          </w:p>
        </w:tc>
        <w:tc>
          <w:tcPr>
            <w:tcW w:w="2976" w:type="dxa"/>
            <w:vAlign w:val="center"/>
          </w:tcPr>
          <w:p w:rsidR="000749E3" w:rsidRPr="00433FBA" w:rsidRDefault="000749E3" w:rsidP="00433FBA">
            <w:pPr>
              <w:jc w:val="center"/>
              <w:rPr>
                <w:rFonts w:ascii="Times New Roman" w:hAnsi="Times New Roman" w:cs="Times New Roman"/>
                <w:iCs/>
                <w:sz w:val="20"/>
                <w:szCs w:val="20"/>
              </w:rPr>
            </w:pPr>
          </w:p>
        </w:tc>
        <w:tc>
          <w:tcPr>
            <w:tcW w:w="992" w:type="dxa"/>
            <w:vAlign w:val="center"/>
          </w:tcPr>
          <w:p w:rsidR="000749E3" w:rsidRPr="00433FBA" w:rsidRDefault="000749E3" w:rsidP="00433FBA">
            <w:pPr>
              <w:jc w:val="center"/>
              <w:rPr>
                <w:rFonts w:ascii="Times New Roman" w:hAnsi="Times New Roman" w:cs="Times New Roman"/>
                <w:iCs/>
                <w:sz w:val="24"/>
                <w:szCs w:val="24"/>
              </w:rPr>
            </w:pPr>
            <w:r w:rsidRPr="00433FBA">
              <w:rPr>
                <w:rFonts w:ascii="Times New Roman" w:hAnsi="Times New Roman" w:cs="Times New Roman"/>
                <w:iCs/>
                <w:sz w:val="24"/>
                <w:szCs w:val="24"/>
              </w:rPr>
              <w:t>2</w:t>
            </w:r>
          </w:p>
        </w:tc>
        <w:tc>
          <w:tcPr>
            <w:tcW w:w="993" w:type="dxa"/>
            <w:vMerge/>
          </w:tcPr>
          <w:p w:rsidR="000749E3" w:rsidRPr="00433FBA" w:rsidRDefault="000749E3" w:rsidP="00433FBA">
            <w:pPr>
              <w:jc w:val="center"/>
              <w:rPr>
                <w:rFonts w:ascii="Times New Roman" w:hAnsi="Times New Roman" w:cs="Times New Roman"/>
                <w:bCs/>
                <w:iCs/>
                <w:sz w:val="24"/>
                <w:szCs w:val="24"/>
              </w:rPr>
            </w:pPr>
          </w:p>
        </w:tc>
      </w:tr>
      <w:tr w:rsidR="000749E3" w:rsidRPr="00433FBA" w:rsidTr="00433FBA">
        <w:trPr>
          <w:trHeight w:val="190"/>
        </w:trPr>
        <w:tc>
          <w:tcPr>
            <w:tcW w:w="2660" w:type="dxa"/>
            <w:vMerge/>
            <w:shd w:val="clear" w:color="auto" w:fill="auto"/>
          </w:tcPr>
          <w:p w:rsidR="000749E3" w:rsidRPr="00433FBA" w:rsidRDefault="000749E3" w:rsidP="00433FBA">
            <w:pPr>
              <w:rPr>
                <w:rFonts w:ascii="Times New Roman" w:hAnsi="Times New Roman" w:cs="Times New Roman"/>
                <w:b/>
                <w:bCs/>
                <w:sz w:val="24"/>
                <w:szCs w:val="24"/>
              </w:rPr>
            </w:pPr>
          </w:p>
        </w:tc>
        <w:tc>
          <w:tcPr>
            <w:tcW w:w="709" w:type="dxa"/>
          </w:tcPr>
          <w:p w:rsidR="000749E3" w:rsidRPr="00433FBA" w:rsidRDefault="000749E3" w:rsidP="00433FBA">
            <w:pPr>
              <w:numPr>
                <w:ilvl w:val="0"/>
                <w:numId w:val="21"/>
              </w:numPr>
              <w:ind w:left="357" w:hanging="357"/>
              <w:rPr>
                <w:rFonts w:ascii="Times New Roman" w:hAnsi="Times New Roman" w:cs="Times New Roman"/>
                <w:sz w:val="24"/>
                <w:szCs w:val="24"/>
              </w:rPr>
            </w:pPr>
          </w:p>
        </w:tc>
        <w:tc>
          <w:tcPr>
            <w:tcW w:w="7087" w:type="dxa"/>
            <w:shd w:val="clear" w:color="auto" w:fill="auto"/>
          </w:tcPr>
          <w:p w:rsidR="000749E3" w:rsidRPr="00433FBA" w:rsidRDefault="000749E3" w:rsidP="00433FBA">
            <w:pPr>
              <w:ind w:left="43"/>
              <w:rPr>
                <w:rFonts w:ascii="Times New Roman" w:hAnsi="Times New Roman" w:cs="Times New Roman"/>
                <w:sz w:val="24"/>
                <w:szCs w:val="24"/>
              </w:rPr>
            </w:pPr>
            <w:r w:rsidRPr="00433FBA">
              <w:rPr>
                <w:rFonts w:ascii="Times New Roman" w:hAnsi="Times New Roman" w:cs="Times New Roman"/>
                <w:sz w:val="24"/>
                <w:szCs w:val="24"/>
              </w:rPr>
              <w:t>Статистические методы повышения качества продукции</w:t>
            </w:r>
          </w:p>
        </w:tc>
        <w:tc>
          <w:tcPr>
            <w:tcW w:w="2976" w:type="dxa"/>
            <w:vAlign w:val="center"/>
          </w:tcPr>
          <w:p w:rsidR="000749E3" w:rsidRPr="00433FBA" w:rsidRDefault="000749E3" w:rsidP="00433FBA">
            <w:pPr>
              <w:jc w:val="center"/>
              <w:rPr>
                <w:rFonts w:ascii="Times New Roman" w:hAnsi="Times New Roman" w:cs="Times New Roman"/>
                <w:iCs/>
                <w:sz w:val="20"/>
                <w:szCs w:val="20"/>
              </w:rPr>
            </w:pPr>
          </w:p>
        </w:tc>
        <w:tc>
          <w:tcPr>
            <w:tcW w:w="992" w:type="dxa"/>
            <w:vAlign w:val="center"/>
          </w:tcPr>
          <w:p w:rsidR="000749E3" w:rsidRPr="00433FBA" w:rsidRDefault="000749E3" w:rsidP="00433FBA">
            <w:pPr>
              <w:jc w:val="center"/>
              <w:rPr>
                <w:rFonts w:ascii="Times New Roman" w:hAnsi="Times New Roman" w:cs="Times New Roman"/>
                <w:iCs/>
                <w:sz w:val="24"/>
                <w:szCs w:val="24"/>
              </w:rPr>
            </w:pPr>
            <w:r w:rsidRPr="00433FBA">
              <w:rPr>
                <w:rFonts w:ascii="Times New Roman" w:hAnsi="Times New Roman" w:cs="Times New Roman"/>
                <w:iCs/>
                <w:sz w:val="24"/>
                <w:szCs w:val="24"/>
              </w:rPr>
              <w:t>2</w:t>
            </w:r>
          </w:p>
        </w:tc>
        <w:tc>
          <w:tcPr>
            <w:tcW w:w="993" w:type="dxa"/>
            <w:vMerge/>
          </w:tcPr>
          <w:p w:rsidR="000749E3" w:rsidRPr="00433FBA" w:rsidRDefault="000749E3" w:rsidP="00433FBA">
            <w:pPr>
              <w:jc w:val="center"/>
              <w:rPr>
                <w:rFonts w:ascii="Times New Roman" w:hAnsi="Times New Roman" w:cs="Times New Roman"/>
                <w:bCs/>
                <w:iCs/>
                <w:sz w:val="24"/>
                <w:szCs w:val="24"/>
              </w:rPr>
            </w:pPr>
          </w:p>
        </w:tc>
      </w:tr>
      <w:tr w:rsidR="000749E3" w:rsidRPr="00433FBA" w:rsidTr="00433FBA">
        <w:trPr>
          <w:trHeight w:val="190"/>
        </w:trPr>
        <w:tc>
          <w:tcPr>
            <w:tcW w:w="2660" w:type="dxa"/>
            <w:vMerge/>
            <w:shd w:val="clear" w:color="auto" w:fill="auto"/>
          </w:tcPr>
          <w:p w:rsidR="000749E3" w:rsidRPr="00433FBA" w:rsidRDefault="000749E3" w:rsidP="00433FBA">
            <w:pPr>
              <w:rPr>
                <w:rFonts w:ascii="Times New Roman" w:hAnsi="Times New Roman" w:cs="Times New Roman"/>
                <w:b/>
                <w:bCs/>
                <w:sz w:val="24"/>
                <w:szCs w:val="24"/>
              </w:rPr>
            </w:pPr>
          </w:p>
        </w:tc>
        <w:tc>
          <w:tcPr>
            <w:tcW w:w="709" w:type="dxa"/>
          </w:tcPr>
          <w:p w:rsidR="000749E3" w:rsidRPr="00433FBA" w:rsidRDefault="000749E3" w:rsidP="00433FBA">
            <w:pPr>
              <w:numPr>
                <w:ilvl w:val="0"/>
                <w:numId w:val="21"/>
              </w:numPr>
              <w:ind w:left="357" w:hanging="357"/>
              <w:rPr>
                <w:rFonts w:ascii="Times New Roman" w:hAnsi="Times New Roman" w:cs="Times New Roman"/>
                <w:sz w:val="24"/>
                <w:szCs w:val="24"/>
              </w:rPr>
            </w:pPr>
          </w:p>
        </w:tc>
        <w:tc>
          <w:tcPr>
            <w:tcW w:w="7087" w:type="dxa"/>
            <w:shd w:val="clear" w:color="auto" w:fill="auto"/>
          </w:tcPr>
          <w:p w:rsidR="000749E3" w:rsidRPr="00433FBA" w:rsidRDefault="000749E3" w:rsidP="00433FBA">
            <w:pPr>
              <w:ind w:left="43"/>
              <w:rPr>
                <w:rFonts w:ascii="Times New Roman" w:hAnsi="Times New Roman" w:cs="Times New Roman"/>
                <w:sz w:val="24"/>
                <w:szCs w:val="24"/>
              </w:rPr>
            </w:pPr>
            <w:r w:rsidRPr="00433FBA">
              <w:rPr>
                <w:rFonts w:ascii="Times New Roman" w:hAnsi="Times New Roman" w:cs="Times New Roman"/>
                <w:sz w:val="24"/>
                <w:szCs w:val="24"/>
              </w:rPr>
              <w:t>Логико-вероятностная  модель причинно-следственных связей отказов системы</w:t>
            </w:r>
          </w:p>
        </w:tc>
        <w:tc>
          <w:tcPr>
            <w:tcW w:w="2976" w:type="dxa"/>
            <w:vAlign w:val="center"/>
          </w:tcPr>
          <w:p w:rsidR="000749E3" w:rsidRPr="00433FBA" w:rsidRDefault="000749E3" w:rsidP="00433FBA">
            <w:pPr>
              <w:jc w:val="center"/>
              <w:rPr>
                <w:rFonts w:ascii="Times New Roman" w:hAnsi="Times New Roman" w:cs="Times New Roman"/>
                <w:iCs/>
                <w:sz w:val="20"/>
                <w:szCs w:val="20"/>
              </w:rPr>
            </w:pPr>
          </w:p>
        </w:tc>
        <w:tc>
          <w:tcPr>
            <w:tcW w:w="992" w:type="dxa"/>
            <w:vAlign w:val="center"/>
          </w:tcPr>
          <w:p w:rsidR="000749E3" w:rsidRPr="00433FBA" w:rsidRDefault="000749E3" w:rsidP="00433FBA">
            <w:pPr>
              <w:jc w:val="center"/>
              <w:rPr>
                <w:rFonts w:ascii="Times New Roman" w:hAnsi="Times New Roman" w:cs="Times New Roman"/>
                <w:iCs/>
                <w:sz w:val="24"/>
                <w:szCs w:val="24"/>
              </w:rPr>
            </w:pPr>
            <w:r w:rsidRPr="00433FBA">
              <w:rPr>
                <w:rFonts w:ascii="Times New Roman" w:hAnsi="Times New Roman" w:cs="Times New Roman"/>
                <w:iCs/>
                <w:sz w:val="24"/>
                <w:szCs w:val="24"/>
              </w:rPr>
              <w:t>2</w:t>
            </w:r>
          </w:p>
        </w:tc>
        <w:tc>
          <w:tcPr>
            <w:tcW w:w="993" w:type="dxa"/>
            <w:vMerge/>
          </w:tcPr>
          <w:p w:rsidR="000749E3" w:rsidRPr="00433FBA" w:rsidRDefault="000749E3" w:rsidP="00433FBA">
            <w:pPr>
              <w:jc w:val="center"/>
              <w:rPr>
                <w:rFonts w:ascii="Times New Roman" w:hAnsi="Times New Roman" w:cs="Times New Roman"/>
                <w:bCs/>
                <w:iCs/>
                <w:sz w:val="24"/>
                <w:szCs w:val="24"/>
              </w:rPr>
            </w:pPr>
          </w:p>
        </w:tc>
      </w:tr>
      <w:tr w:rsidR="000749E3" w:rsidRPr="00433FBA" w:rsidTr="00433FBA">
        <w:trPr>
          <w:trHeight w:val="190"/>
        </w:trPr>
        <w:tc>
          <w:tcPr>
            <w:tcW w:w="2660" w:type="dxa"/>
            <w:vMerge/>
            <w:shd w:val="clear" w:color="auto" w:fill="auto"/>
          </w:tcPr>
          <w:p w:rsidR="000749E3" w:rsidRPr="00433FBA" w:rsidRDefault="000749E3" w:rsidP="00433FBA">
            <w:pPr>
              <w:rPr>
                <w:rFonts w:ascii="Times New Roman" w:hAnsi="Times New Roman" w:cs="Times New Roman"/>
                <w:b/>
                <w:bCs/>
                <w:sz w:val="24"/>
                <w:szCs w:val="24"/>
              </w:rPr>
            </w:pPr>
          </w:p>
        </w:tc>
        <w:tc>
          <w:tcPr>
            <w:tcW w:w="709" w:type="dxa"/>
          </w:tcPr>
          <w:p w:rsidR="000749E3" w:rsidRPr="00433FBA" w:rsidRDefault="000749E3" w:rsidP="00433FBA">
            <w:pPr>
              <w:numPr>
                <w:ilvl w:val="0"/>
                <w:numId w:val="21"/>
              </w:numPr>
              <w:ind w:left="357" w:hanging="357"/>
              <w:rPr>
                <w:rFonts w:ascii="Times New Roman" w:hAnsi="Times New Roman" w:cs="Times New Roman"/>
                <w:sz w:val="24"/>
                <w:szCs w:val="24"/>
              </w:rPr>
            </w:pPr>
          </w:p>
        </w:tc>
        <w:tc>
          <w:tcPr>
            <w:tcW w:w="7087" w:type="dxa"/>
            <w:shd w:val="clear" w:color="auto" w:fill="auto"/>
          </w:tcPr>
          <w:p w:rsidR="000749E3" w:rsidRPr="00433FBA" w:rsidRDefault="000749E3" w:rsidP="00433FBA">
            <w:pPr>
              <w:rPr>
                <w:rFonts w:ascii="Times New Roman" w:hAnsi="Times New Roman" w:cs="Times New Roman"/>
                <w:sz w:val="24"/>
                <w:szCs w:val="24"/>
              </w:rPr>
            </w:pPr>
            <w:r w:rsidRPr="00433FBA">
              <w:rPr>
                <w:rFonts w:ascii="Times New Roman" w:hAnsi="Times New Roman" w:cs="Times New Roman"/>
                <w:sz w:val="24"/>
                <w:szCs w:val="24"/>
              </w:rPr>
              <w:t>Активные и пассивные средства технической диагностики.</w:t>
            </w:r>
          </w:p>
        </w:tc>
        <w:tc>
          <w:tcPr>
            <w:tcW w:w="2976" w:type="dxa"/>
            <w:vAlign w:val="center"/>
          </w:tcPr>
          <w:p w:rsidR="000749E3" w:rsidRPr="00433FBA" w:rsidRDefault="000749E3" w:rsidP="00433FBA">
            <w:pPr>
              <w:jc w:val="center"/>
              <w:rPr>
                <w:rFonts w:ascii="Times New Roman" w:hAnsi="Times New Roman" w:cs="Times New Roman"/>
                <w:iCs/>
                <w:sz w:val="20"/>
                <w:szCs w:val="20"/>
              </w:rPr>
            </w:pPr>
          </w:p>
        </w:tc>
        <w:tc>
          <w:tcPr>
            <w:tcW w:w="992" w:type="dxa"/>
            <w:vAlign w:val="center"/>
          </w:tcPr>
          <w:p w:rsidR="000749E3" w:rsidRPr="00433FBA" w:rsidRDefault="000749E3" w:rsidP="00433FBA">
            <w:pPr>
              <w:jc w:val="center"/>
              <w:rPr>
                <w:rFonts w:ascii="Times New Roman" w:hAnsi="Times New Roman" w:cs="Times New Roman"/>
                <w:iCs/>
                <w:sz w:val="24"/>
                <w:szCs w:val="24"/>
              </w:rPr>
            </w:pPr>
            <w:r w:rsidRPr="00433FBA">
              <w:rPr>
                <w:rFonts w:ascii="Times New Roman" w:hAnsi="Times New Roman" w:cs="Times New Roman"/>
                <w:iCs/>
                <w:sz w:val="24"/>
                <w:szCs w:val="24"/>
              </w:rPr>
              <w:t>2</w:t>
            </w:r>
          </w:p>
        </w:tc>
        <w:tc>
          <w:tcPr>
            <w:tcW w:w="993" w:type="dxa"/>
            <w:vMerge/>
          </w:tcPr>
          <w:p w:rsidR="000749E3" w:rsidRPr="00433FBA" w:rsidRDefault="000749E3" w:rsidP="00433FBA">
            <w:pPr>
              <w:jc w:val="center"/>
              <w:rPr>
                <w:rFonts w:ascii="Times New Roman" w:hAnsi="Times New Roman" w:cs="Times New Roman"/>
                <w:bCs/>
                <w:iCs/>
                <w:sz w:val="24"/>
                <w:szCs w:val="24"/>
              </w:rPr>
            </w:pPr>
          </w:p>
        </w:tc>
      </w:tr>
      <w:tr w:rsidR="000749E3" w:rsidRPr="00433FBA" w:rsidTr="00433FBA">
        <w:trPr>
          <w:trHeight w:val="190"/>
        </w:trPr>
        <w:tc>
          <w:tcPr>
            <w:tcW w:w="2660" w:type="dxa"/>
            <w:vMerge/>
            <w:shd w:val="clear" w:color="auto" w:fill="auto"/>
          </w:tcPr>
          <w:p w:rsidR="000749E3" w:rsidRPr="00433FBA" w:rsidRDefault="000749E3" w:rsidP="00433FBA">
            <w:pPr>
              <w:rPr>
                <w:rFonts w:ascii="Times New Roman" w:hAnsi="Times New Roman" w:cs="Times New Roman"/>
                <w:b/>
                <w:bCs/>
                <w:sz w:val="24"/>
                <w:szCs w:val="24"/>
              </w:rPr>
            </w:pPr>
          </w:p>
        </w:tc>
        <w:tc>
          <w:tcPr>
            <w:tcW w:w="709" w:type="dxa"/>
          </w:tcPr>
          <w:p w:rsidR="000749E3" w:rsidRPr="00433FBA" w:rsidRDefault="000749E3" w:rsidP="00433FBA">
            <w:pPr>
              <w:numPr>
                <w:ilvl w:val="0"/>
                <w:numId w:val="21"/>
              </w:numPr>
              <w:ind w:left="357" w:hanging="357"/>
              <w:rPr>
                <w:rFonts w:ascii="Times New Roman" w:hAnsi="Times New Roman" w:cs="Times New Roman"/>
                <w:sz w:val="24"/>
                <w:szCs w:val="24"/>
              </w:rPr>
            </w:pPr>
          </w:p>
        </w:tc>
        <w:tc>
          <w:tcPr>
            <w:tcW w:w="7087" w:type="dxa"/>
            <w:shd w:val="clear" w:color="auto" w:fill="auto"/>
          </w:tcPr>
          <w:p w:rsidR="000749E3" w:rsidRPr="00433FBA" w:rsidRDefault="000749E3" w:rsidP="00433FBA">
            <w:pPr>
              <w:rPr>
                <w:rFonts w:ascii="Times New Roman" w:hAnsi="Times New Roman" w:cs="Times New Roman"/>
                <w:sz w:val="24"/>
                <w:szCs w:val="24"/>
              </w:rPr>
            </w:pPr>
            <w:r w:rsidRPr="00433FBA">
              <w:rPr>
                <w:rFonts w:ascii="Times New Roman" w:hAnsi="Times New Roman" w:cs="Times New Roman"/>
                <w:sz w:val="24"/>
                <w:szCs w:val="24"/>
              </w:rPr>
              <w:t>Тестовый и проверочный контроль.</w:t>
            </w:r>
          </w:p>
        </w:tc>
        <w:tc>
          <w:tcPr>
            <w:tcW w:w="2976" w:type="dxa"/>
            <w:vAlign w:val="center"/>
          </w:tcPr>
          <w:p w:rsidR="000749E3" w:rsidRPr="00433FBA" w:rsidRDefault="000749E3" w:rsidP="00433FBA">
            <w:pPr>
              <w:jc w:val="center"/>
              <w:rPr>
                <w:rFonts w:ascii="Times New Roman" w:hAnsi="Times New Roman" w:cs="Times New Roman"/>
                <w:iCs/>
                <w:sz w:val="20"/>
                <w:szCs w:val="20"/>
              </w:rPr>
            </w:pPr>
          </w:p>
        </w:tc>
        <w:tc>
          <w:tcPr>
            <w:tcW w:w="992" w:type="dxa"/>
            <w:vAlign w:val="center"/>
          </w:tcPr>
          <w:p w:rsidR="000749E3" w:rsidRPr="00433FBA" w:rsidRDefault="000749E3" w:rsidP="00433FBA">
            <w:pPr>
              <w:jc w:val="center"/>
              <w:rPr>
                <w:rFonts w:ascii="Times New Roman" w:hAnsi="Times New Roman" w:cs="Times New Roman"/>
                <w:iCs/>
                <w:sz w:val="24"/>
                <w:szCs w:val="24"/>
              </w:rPr>
            </w:pPr>
            <w:r w:rsidRPr="00433FBA">
              <w:rPr>
                <w:rFonts w:ascii="Times New Roman" w:hAnsi="Times New Roman" w:cs="Times New Roman"/>
                <w:iCs/>
                <w:sz w:val="24"/>
                <w:szCs w:val="24"/>
              </w:rPr>
              <w:t>2</w:t>
            </w:r>
          </w:p>
        </w:tc>
        <w:tc>
          <w:tcPr>
            <w:tcW w:w="993" w:type="dxa"/>
            <w:vMerge/>
          </w:tcPr>
          <w:p w:rsidR="000749E3" w:rsidRPr="00433FBA" w:rsidRDefault="000749E3" w:rsidP="00433FBA">
            <w:pPr>
              <w:jc w:val="center"/>
              <w:rPr>
                <w:rFonts w:ascii="Times New Roman" w:hAnsi="Times New Roman" w:cs="Times New Roman"/>
                <w:bCs/>
                <w:iCs/>
                <w:sz w:val="24"/>
                <w:szCs w:val="24"/>
              </w:rPr>
            </w:pPr>
          </w:p>
        </w:tc>
      </w:tr>
      <w:tr w:rsidR="000749E3" w:rsidRPr="00433FBA" w:rsidTr="00433FBA">
        <w:trPr>
          <w:trHeight w:val="190"/>
        </w:trPr>
        <w:tc>
          <w:tcPr>
            <w:tcW w:w="2660" w:type="dxa"/>
            <w:vMerge/>
            <w:shd w:val="clear" w:color="auto" w:fill="auto"/>
          </w:tcPr>
          <w:p w:rsidR="000749E3" w:rsidRPr="00433FBA" w:rsidRDefault="000749E3" w:rsidP="00433FBA">
            <w:pPr>
              <w:rPr>
                <w:rFonts w:ascii="Times New Roman" w:hAnsi="Times New Roman" w:cs="Times New Roman"/>
                <w:b/>
                <w:bCs/>
                <w:sz w:val="24"/>
                <w:szCs w:val="24"/>
              </w:rPr>
            </w:pPr>
          </w:p>
        </w:tc>
        <w:tc>
          <w:tcPr>
            <w:tcW w:w="709" w:type="dxa"/>
          </w:tcPr>
          <w:p w:rsidR="000749E3" w:rsidRPr="00433FBA" w:rsidRDefault="000749E3" w:rsidP="00433FBA">
            <w:pPr>
              <w:numPr>
                <w:ilvl w:val="0"/>
                <w:numId w:val="21"/>
              </w:numPr>
              <w:ind w:left="357" w:hanging="357"/>
              <w:rPr>
                <w:rFonts w:ascii="Times New Roman" w:hAnsi="Times New Roman" w:cs="Times New Roman"/>
                <w:sz w:val="24"/>
                <w:szCs w:val="24"/>
              </w:rPr>
            </w:pPr>
          </w:p>
        </w:tc>
        <w:tc>
          <w:tcPr>
            <w:tcW w:w="7087" w:type="dxa"/>
            <w:shd w:val="clear" w:color="auto" w:fill="auto"/>
          </w:tcPr>
          <w:p w:rsidR="000749E3" w:rsidRPr="00433FBA" w:rsidRDefault="000749E3" w:rsidP="00433FBA">
            <w:pPr>
              <w:rPr>
                <w:rFonts w:ascii="Times New Roman" w:hAnsi="Times New Roman" w:cs="Times New Roman"/>
                <w:sz w:val="24"/>
                <w:szCs w:val="24"/>
              </w:rPr>
            </w:pPr>
            <w:r w:rsidRPr="00433FBA">
              <w:rPr>
                <w:rFonts w:ascii="Times New Roman" w:hAnsi="Times New Roman" w:cs="Times New Roman"/>
                <w:sz w:val="24"/>
                <w:szCs w:val="24"/>
              </w:rPr>
              <w:t>Методы технического диагностирования без применения специальных средств</w:t>
            </w:r>
          </w:p>
        </w:tc>
        <w:tc>
          <w:tcPr>
            <w:tcW w:w="2976" w:type="dxa"/>
            <w:vAlign w:val="center"/>
          </w:tcPr>
          <w:p w:rsidR="000749E3" w:rsidRPr="00433FBA" w:rsidRDefault="000749E3" w:rsidP="00433FBA">
            <w:pPr>
              <w:jc w:val="center"/>
              <w:rPr>
                <w:rFonts w:ascii="Times New Roman" w:hAnsi="Times New Roman" w:cs="Times New Roman"/>
                <w:iCs/>
                <w:sz w:val="20"/>
                <w:szCs w:val="20"/>
              </w:rPr>
            </w:pPr>
          </w:p>
        </w:tc>
        <w:tc>
          <w:tcPr>
            <w:tcW w:w="992" w:type="dxa"/>
            <w:vAlign w:val="center"/>
          </w:tcPr>
          <w:p w:rsidR="000749E3" w:rsidRPr="00433FBA" w:rsidRDefault="000749E3" w:rsidP="00433FBA">
            <w:pPr>
              <w:jc w:val="center"/>
              <w:rPr>
                <w:rFonts w:ascii="Times New Roman" w:hAnsi="Times New Roman" w:cs="Times New Roman"/>
                <w:iCs/>
                <w:sz w:val="24"/>
                <w:szCs w:val="24"/>
              </w:rPr>
            </w:pPr>
            <w:r w:rsidRPr="00433FBA">
              <w:rPr>
                <w:rFonts w:ascii="Times New Roman" w:hAnsi="Times New Roman" w:cs="Times New Roman"/>
                <w:iCs/>
                <w:sz w:val="24"/>
                <w:szCs w:val="24"/>
              </w:rPr>
              <w:t>2</w:t>
            </w:r>
          </w:p>
        </w:tc>
        <w:tc>
          <w:tcPr>
            <w:tcW w:w="993" w:type="dxa"/>
            <w:vMerge/>
          </w:tcPr>
          <w:p w:rsidR="000749E3" w:rsidRPr="00433FBA" w:rsidRDefault="000749E3" w:rsidP="00433FBA">
            <w:pPr>
              <w:jc w:val="center"/>
              <w:rPr>
                <w:rFonts w:ascii="Times New Roman" w:hAnsi="Times New Roman" w:cs="Times New Roman"/>
                <w:bCs/>
                <w:iCs/>
                <w:sz w:val="24"/>
                <w:szCs w:val="24"/>
              </w:rPr>
            </w:pPr>
          </w:p>
        </w:tc>
      </w:tr>
      <w:tr w:rsidR="000749E3" w:rsidRPr="00433FBA" w:rsidTr="00433FBA">
        <w:trPr>
          <w:trHeight w:val="300"/>
        </w:trPr>
        <w:tc>
          <w:tcPr>
            <w:tcW w:w="2660" w:type="dxa"/>
            <w:vMerge/>
            <w:shd w:val="clear" w:color="auto" w:fill="auto"/>
          </w:tcPr>
          <w:p w:rsidR="000749E3" w:rsidRPr="00433FBA" w:rsidRDefault="000749E3" w:rsidP="00433FBA">
            <w:pPr>
              <w:rPr>
                <w:rFonts w:ascii="Times New Roman" w:hAnsi="Times New Roman" w:cs="Times New Roman"/>
                <w:sz w:val="24"/>
                <w:szCs w:val="24"/>
              </w:rPr>
            </w:pPr>
          </w:p>
        </w:tc>
        <w:tc>
          <w:tcPr>
            <w:tcW w:w="7796" w:type="dxa"/>
            <w:gridSpan w:val="2"/>
          </w:tcPr>
          <w:p w:rsidR="000749E3" w:rsidRPr="00433FBA" w:rsidRDefault="000749E3" w:rsidP="00433FBA">
            <w:pPr>
              <w:ind w:firstLine="175"/>
              <w:rPr>
                <w:rFonts w:ascii="Times New Roman" w:hAnsi="Times New Roman" w:cs="Times New Roman"/>
                <w:b/>
                <w:sz w:val="24"/>
                <w:szCs w:val="24"/>
              </w:rPr>
            </w:pPr>
            <w:r w:rsidRPr="00433FBA">
              <w:rPr>
                <w:rFonts w:ascii="Times New Roman" w:hAnsi="Times New Roman" w:cs="Times New Roman"/>
                <w:b/>
                <w:sz w:val="24"/>
                <w:szCs w:val="24"/>
              </w:rPr>
              <w:t>Практические занятия</w:t>
            </w:r>
          </w:p>
        </w:tc>
        <w:tc>
          <w:tcPr>
            <w:tcW w:w="2976" w:type="dxa"/>
            <w:shd w:val="clear" w:color="auto" w:fill="auto"/>
          </w:tcPr>
          <w:p w:rsidR="000749E3" w:rsidRPr="00433FBA" w:rsidRDefault="000749E3" w:rsidP="00433FBA">
            <w:pPr>
              <w:ind w:firstLine="175"/>
              <w:jc w:val="center"/>
              <w:rPr>
                <w:rFonts w:ascii="Times New Roman" w:hAnsi="Times New Roman" w:cs="Times New Roman"/>
                <w:b/>
                <w:iCs/>
                <w:sz w:val="20"/>
                <w:szCs w:val="20"/>
              </w:rPr>
            </w:pPr>
          </w:p>
        </w:tc>
        <w:tc>
          <w:tcPr>
            <w:tcW w:w="992" w:type="dxa"/>
          </w:tcPr>
          <w:p w:rsidR="000749E3" w:rsidRPr="00433FBA" w:rsidRDefault="00E90667" w:rsidP="00433FBA">
            <w:pPr>
              <w:ind w:firstLine="175"/>
              <w:jc w:val="center"/>
              <w:rPr>
                <w:rFonts w:ascii="Times New Roman" w:hAnsi="Times New Roman" w:cs="Times New Roman"/>
                <w:b/>
                <w:iCs/>
                <w:sz w:val="24"/>
                <w:szCs w:val="24"/>
              </w:rPr>
            </w:pPr>
            <w:r>
              <w:rPr>
                <w:rFonts w:ascii="Times New Roman" w:hAnsi="Times New Roman" w:cs="Times New Roman"/>
                <w:b/>
                <w:iCs/>
                <w:sz w:val="24"/>
                <w:szCs w:val="24"/>
              </w:rPr>
              <w:t>30</w:t>
            </w:r>
          </w:p>
        </w:tc>
        <w:tc>
          <w:tcPr>
            <w:tcW w:w="993" w:type="dxa"/>
            <w:shd w:val="clear" w:color="auto" w:fill="FFFFFF" w:themeFill="background1"/>
          </w:tcPr>
          <w:p w:rsidR="000749E3" w:rsidRPr="00433FBA" w:rsidRDefault="000749E3" w:rsidP="00433FBA">
            <w:pPr>
              <w:rPr>
                <w:rFonts w:ascii="Times New Roman" w:hAnsi="Times New Roman" w:cs="Times New Roman"/>
                <w:bCs/>
                <w:iCs/>
                <w:sz w:val="24"/>
                <w:szCs w:val="24"/>
              </w:rPr>
            </w:pPr>
          </w:p>
        </w:tc>
      </w:tr>
      <w:tr w:rsidR="000749E3" w:rsidRPr="00433FBA" w:rsidTr="00433FBA">
        <w:trPr>
          <w:trHeight w:val="300"/>
        </w:trPr>
        <w:tc>
          <w:tcPr>
            <w:tcW w:w="2660" w:type="dxa"/>
            <w:vMerge/>
            <w:shd w:val="clear" w:color="auto" w:fill="auto"/>
          </w:tcPr>
          <w:p w:rsidR="000749E3" w:rsidRPr="00433FBA" w:rsidRDefault="000749E3" w:rsidP="00433FBA">
            <w:pPr>
              <w:rPr>
                <w:rFonts w:ascii="Times New Roman" w:hAnsi="Times New Roman" w:cs="Times New Roman"/>
                <w:sz w:val="24"/>
                <w:szCs w:val="24"/>
              </w:rPr>
            </w:pPr>
          </w:p>
        </w:tc>
        <w:tc>
          <w:tcPr>
            <w:tcW w:w="709" w:type="dxa"/>
          </w:tcPr>
          <w:p w:rsidR="000749E3" w:rsidRPr="00433FBA" w:rsidRDefault="000749E3" w:rsidP="00433FBA">
            <w:pPr>
              <w:pStyle w:val="a8"/>
              <w:numPr>
                <w:ilvl w:val="0"/>
                <w:numId w:val="21"/>
              </w:numPr>
              <w:tabs>
                <w:tab w:val="left" w:pos="100"/>
              </w:tabs>
              <w:ind w:left="0" w:firstLine="0"/>
              <w:rPr>
                <w:rFonts w:ascii="Times New Roman" w:hAnsi="Times New Roman" w:cs="Times New Roman"/>
                <w:snapToGrid w:val="0"/>
                <w:sz w:val="24"/>
                <w:szCs w:val="24"/>
              </w:rPr>
            </w:pPr>
          </w:p>
        </w:tc>
        <w:tc>
          <w:tcPr>
            <w:tcW w:w="7087" w:type="dxa"/>
            <w:shd w:val="clear" w:color="auto" w:fill="auto"/>
          </w:tcPr>
          <w:p w:rsidR="000749E3" w:rsidRPr="00433FBA" w:rsidRDefault="000749E3" w:rsidP="00433FBA">
            <w:pPr>
              <w:shd w:val="clear" w:color="auto" w:fill="FFFFFF"/>
              <w:rPr>
                <w:rFonts w:ascii="Times New Roman" w:hAnsi="Times New Roman" w:cs="Times New Roman"/>
                <w:sz w:val="24"/>
                <w:szCs w:val="24"/>
              </w:rPr>
            </w:pPr>
            <w:r w:rsidRPr="00433FBA">
              <w:rPr>
                <w:rFonts w:ascii="Times New Roman" w:hAnsi="Times New Roman" w:cs="Times New Roman"/>
                <w:sz w:val="24"/>
                <w:szCs w:val="24"/>
              </w:rPr>
              <w:t>Факторы повышения надежности</w:t>
            </w:r>
          </w:p>
        </w:tc>
        <w:tc>
          <w:tcPr>
            <w:tcW w:w="2976" w:type="dxa"/>
            <w:vAlign w:val="center"/>
          </w:tcPr>
          <w:p w:rsidR="000749E3" w:rsidRPr="00433FBA" w:rsidRDefault="000749E3" w:rsidP="00433FBA">
            <w:pPr>
              <w:jc w:val="center"/>
              <w:rPr>
                <w:rFonts w:ascii="Times New Roman" w:hAnsi="Times New Roman" w:cs="Times New Roman"/>
                <w:iCs/>
                <w:sz w:val="20"/>
                <w:szCs w:val="20"/>
              </w:rPr>
            </w:pPr>
          </w:p>
        </w:tc>
        <w:tc>
          <w:tcPr>
            <w:tcW w:w="992" w:type="dxa"/>
            <w:shd w:val="clear" w:color="auto" w:fill="auto"/>
          </w:tcPr>
          <w:p w:rsidR="000749E3" w:rsidRPr="00433FBA" w:rsidRDefault="000749E3" w:rsidP="00433FBA">
            <w:pPr>
              <w:jc w:val="center"/>
              <w:rPr>
                <w:rFonts w:ascii="Times New Roman" w:hAnsi="Times New Roman" w:cs="Times New Roman"/>
                <w:iCs/>
                <w:sz w:val="24"/>
                <w:szCs w:val="24"/>
              </w:rPr>
            </w:pPr>
            <w:r w:rsidRPr="00433FBA">
              <w:rPr>
                <w:rFonts w:ascii="Times New Roman" w:hAnsi="Times New Roman" w:cs="Times New Roman"/>
                <w:iCs/>
                <w:sz w:val="24"/>
                <w:szCs w:val="24"/>
              </w:rPr>
              <w:t>2</w:t>
            </w:r>
          </w:p>
        </w:tc>
        <w:tc>
          <w:tcPr>
            <w:tcW w:w="993" w:type="dxa"/>
            <w:vMerge w:val="restart"/>
            <w:shd w:val="clear" w:color="auto" w:fill="FFFFFF" w:themeFill="background1"/>
          </w:tcPr>
          <w:p w:rsidR="000749E3" w:rsidRPr="00433FBA" w:rsidRDefault="000749E3" w:rsidP="00433FBA">
            <w:pPr>
              <w:jc w:val="center"/>
              <w:rPr>
                <w:rFonts w:ascii="Times New Roman" w:hAnsi="Times New Roman" w:cs="Times New Roman"/>
                <w:bCs/>
                <w:iCs/>
                <w:sz w:val="24"/>
                <w:szCs w:val="24"/>
              </w:rPr>
            </w:pPr>
          </w:p>
        </w:tc>
      </w:tr>
      <w:tr w:rsidR="000749E3" w:rsidRPr="00433FBA" w:rsidTr="00433FBA">
        <w:trPr>
          <w:trHeight w:val="300"/>
        </w:trPr>
        <w:tc>
          <w:tcPr>
            <w:tcW w:w="2660" w:type="dxa"/>
            <w:vMerge/>
            <w:shd w:val="clear" w:color="auto" w:fill="auto"/>
          </w:tcPr>
          <w:p w:rsidR="000749E3" w:rsidRPr="00433FBA" w:rsidRDefault="000749E3" w:rsidP="00433FBA">
            <w:pPr>
              <w:rPr>
                <w:rFonts w:ascii="Times New Roman" w:hAnsi="Times New Roman" w:cs="Times New Roman"/>
                <w:sz w:val="24"/>
                <w:szCs w:val="24"/>
              </w:rPr>
            </w:pPr>
          </w:p>
        </w:tc>
        <w:tc>
          <w:tcPr>
            <w:tcW w:w="709" w:type="dxa"/>
          </w:tcPr>
          <w:p w:rsidR="000749E3" w:rsidRPr="00433FBA" w:rsidRDefault="000749E3" w:rsidP="00433FBA">
            <w:pPr>
              <w:pStyle w:val="a8"/>
              <w:numPr>
                <w:ilvl w:val="0"/>
                <w:numId w:val="21"/>
              </w:numPr>
              <w:tabs>
                <w:tab w:val="left" w:pos="100"/>
              </w:tabs>
              <w:ind w:left="0" w:firstLine="0"/>
              <w:rPr>
                <w:rFonts w:ascii="Times New Roman" w:hAnsi="Times New Roman" w:cs="Times New Roman"/>
                <w:snapToGrid w:val="0"/>
                <w:sz w:val="24"/>
                <w:szCs w:val="24"/>
              </w:rPr>
            </w:pPr>
          </w:p>
        </w:tc>
        <w:tc>
          <w:tcPr>
            <w:tcW w:w="7087" w:type="dxa"/>
            <w:shd w:val="clear" w:color="auto" w:fill="auto"/>
          </w:tcPr>
          <w:p w:rsidR="000749E3" w:rsidRPr="00433FBA" w:rsidRDefault="000749E3" w:rsidP="00433FBA">
            <w:pPr>
              <w:shd w:val="clear" w:color="auto" w:fill="FFFFFF"/>
              <w:rPr>
                <w:rFonts w:ascii="Times New Roman" w:hAnsi="Times New Roman" w:cs="Times New Roman"/>
                <w:sz w:val="24"/>
                <w:szCs w:val="24"/>
              </w:rPr>
            </w:pPr>
            <w:r w:rsidRPr="00433FBA">
              <w:rPr>
                <w:rFonts w:ascii="Times New Roman" w:hAnsi="Times New Roman" w:cs="Times New Roman"/>
                <w:sz w:val="24"/>
                <w:szCs w:val="24"/>
              </w:rPr>
              <w:t>Разработка контрольного листка вентиляционной установки</w:t>
            </w:r>
          </w:p>
        </w:tc>
        <w:tc>
          <w:tcPr>
            <w:tcW w:w="2976" w:type="dxa"/>
          </w:tcPr>
          <w:p w:rsidR="000749E3" w:rsidRPr="00433FBA" w:rsidRDefault="000749E3" w:rsidP="00433FBA">
            <w:pPr>
              <w:jc w:val="center"/>
              <w:rPr>
                <w:rFonts w:ascii="Times New Roman" w:hAnsi="Times New Roman" w:cs="Times New Roman"/>
                <w:iCs/>
                <w:sz w:val="20"/>
                <w:szCs w:val="20"/>
              </w:rPr>
            </w:pPr>
          </w:p>
        </w:tc>
        <w:tc>
          <w:tcPr>
            <w:tcW w:w="992" w:type="dxa"/>
            <w:shd w:val="clear" w:color="auto" w:fill="auto"/>
          </w:tcPr>
          <w:p w:rsidR="000749E3" w:rsidRPr="00433FBA" w:rsidRDefault="000749E3" w:rsidP="00433FBA">
            <w:pPr>
              <w:jc w:val="center"/>
              <w:rPr>
                <w:rFonts w:ascii="Times New Roman" w:hAnsi="Times New Roman" w:cs="Times New Roman"/>
                <w:iCs/>
                <w:sz w:val="24"/>
                <w:szCs w:val="24"/>
              </w:rPr>
            </w:pPr>
            <w:r w:rsidRPr="00433FBA">
              <w:rPr>
                <w:rFonts w:ascii="Times New Roman" w:hAnsi="Times New Roman" w:cs="Times New Roman"/>
                <w:iCs/>
                <w:sz w:val="24"/>
                <w:szCs w:val="24"/>
              </w:rPr>
              <w:t>2</w:t>
            </w:r>
          </w:p>
        </w:tc>
        <w:tc>
          <w:tcPr>
            <w:tcW w:w="993" w:type="dxa"/>
            <w:vMerge/>
            <w:shd w:val="clear" w:color="auto" w:fill="FFFFFF" w:themeFill="background1"/>
          </w:tcPr>
          <w:p w:rsidR="000749E3" w:rsidRPr="00433FBA" w:rsidRDefault="000749E3" w:rsidP="00433FBA">
            <w:pPr>
              <w:jc w:val="center"/>
              <w:rPr>
                <w:rFonts w:ascii="Times New Roman" w:hAnsi="Times New Roman" w:cs="Times New Roman"/>
                <w:bCs/>
                <w:iCs/>
                <w:sz w:val="24"/>
                <w:szCs w:val="24"/>
              </w:rPr>
            </w:pPr>
          </w:p>
        </w:tc>
      </w:tr>
      <w:tr w:rsidR="000749E3" w:rsidRPr="00433FBA" w:rsidTr="00433FBA">
        <w:trPr>
          <w:trHeight w:val="300"/>
        </w:trPr>
        <w:tc>
          <w:tcPr>
            <w:tcW w:w="2660" w:type="dxa"/>
            <w:vMerge/>
            <w:shd w:val="clear" w:color="auto" w:fill="auto"/>
          </w:tcPr>
          <w:p w:rsidR="000749E3" w:rsidRPr="00433FBA" w:rsidRDefault="000749E3" w:rsidP="00433FBA">
            <w:pPr>
              <w:rPr>
                <w:rFonts w:ascii="Times New Roman" w:hAnsi="Times New Roman" w:cs="Times New Roman"/>
                <w:sz w:val="24"/>
                <w:szCs w:val="24"/>
              </w:rPr>
            </w:pPr>
          </w:p>
        </w:tc>
        <w:tc>
          <w:tcPr>
            <w:tcW w:w="709" w:type="dxa"/>
          </w:tcPr>
          <w:p w:rsidR="000749E3" w:rsidRPr="00433FBA" w:rsidRDefault="000749E3" w:rsidP="00433FBA">
            <w:pPr>
              <w:pStyle w:val="a8"/>
              <w:numPr>
                <w:ilvl w:val="0"/>
                <w:numId w:val="21"/>
              </w:numPr>
              <w:tabs>
                <w:tab w:val="left" w:pos="100"/>
              </w:tabs>
              <w:ind w:left="0" w:firstLine="0"/>
              <w:rPr>
                <w:rFonts w:ascii="Times New Roman" w:hAnsi="Times New Roman" w:cs="Times New Roman"/>
                <w:snapToGrid w:val="0"/>
                <w:sz w:val="24"/>
                <w:szCs w:val="24"/>
              </w:rPr>
            </w:pPr>
          </w:p>
        </w:tc>
        <w:tc>
          <w:tcPr>
            <w:tcW w:w="7087" w:type="dxa"/>
            <w:shd w:val="clear" w:color="auto" w:fill="auto"/>
          </w:tcPr>
          <w:p w:rsidR="000749E3" w:rsidRPr="00433FBA" w:rsidRDefault="000749E3" w:rsidP="00433FBA">
            <w:pPr>
              <w:shd w:val="clear" w:color="auto" w:fill="FFFFFF"/>
              <w:rPr>
                <w:rFonts w:ascii="Times New Roman" w:hAnsi="Times New Roman" w:cs="Times New Roman"/>
                <w:sz w:val="24"/>
                <w:szCs w:val="24"/>
              </w:rPr>
            </w:pPr>
            <w:r w:rsidRPr="00433FBA">
              <w:rPr>
                <w:rFonts w:ascii="Times New Roman" w:hAnsi="Times New Roman" w:cs="Times New Roman"/>
                <w:sz w:val="24"/>
                <w:szCs w:val="24"/>
              </w:rPr>
              <w:t>Применение анализа Парето к выявлению неисправностей  контактно – релейной схемы вентиляционной установки</w:t>
            </w:r>
          </w:p>
        </w:tc>
        <w:tc>
          <w:tcPr>
            <w:tcW w:w="2976" w:type="dxa"/>
          </w:tcPr>
          <w:p w:rsidR="000749E3" w:rsidRPr="00433FBA" w:rsidRDefault="000749E3" w:rsidP="00433FBA">
            <w:pPr>
              <w:jc w:val="center"/>
              <w:rPr>
                <w:rFonts w:ascii="Times New Roman" w:hAnsi="Times New Roman" w:cs="Times New Roman"/>
                <w:iCs/>
                <w:sz w:val="20"/>
                <w:szCs w:val="20"/>
              </w:rPr>
            </w:pPr>
          </w:p>
        </w:tc>
        <w:tc>
          <w:tcPr>
            <w:tcW w:w="992" w:type="dxa"/>
            <w:shd w:val="clear" w:color="auto" w:fill="auto"/>
          </w:tcPr>
          <w:p w:rsidR="000749E3" w:rsidRPr="00433FBA" w:rsidRDefault="000749E3" w:rsidP="00433FBA">
            <w:pPr>
              <w:jc w:val="center"/>
              <w:rPr>
                <w:rFonts w:ascii="Times New Roman" w:hAnsi="Times New Roman" w:cs="Times New Roman"/>
                <w:iCs/>
                <w:sz w:val="24"/>
                <w:szCs w:val="24"/>
              </w:rPr>
            </w:pPr>
            <w:r w:rsidRPr="00433FBA">
              <w:rPr>
                <w:rFonts w:ascii="Times New Roman" w:hAnsi="Times New Roman" w:cs="Times New Roman"/>
                <w:iCs/>
                <w:sz w:val="24"/>
                <w:szCs w:val="24"/>
              </w:rPr>
              <w:t>2</w:t>
            </w:r>
          </w:p>
        </w:tc>
        <w:tc>
          <w:tcPr>
            <w:tcW w:w="993" w:type="dxa"/>
            <w:vMerge/>
            <w:shd w:val="clear" w:color="auto" w:fill="FFFFFF" w:themeFill="background1"/>
          </w:tcPr>
          <w:p w:rsidR="000749E3" w:rsidRPr="00433FBA" w:rsidRDefault="000749E3" w:rsidP="00433FBA">
            <w:pPr>
              <w:jc w:val="center"/>
              <w:rPr>
                <w:rFonts w:ascii="Times New Roman" w:hAnsi="Times New Roman" w:cs="Times New Roman"/>
                <w:bCs/>
                <w:iCs/>
                <w:sz w:val="24"/>
                <w:szCs w:val="24"/>
              </w:rPr>
            </w:pPr>
          </w:p>
        </w:tc>
      </w:tr>
      <w:tr w:rsidR="000749E3" w:rsidRPr="00433FBA" w:rsidTr="00433FBA">
        <w:trPr>
          <w:trHeight w:val="300"/>
        </w:trPr>
        <w:tc>
          <w:tcPr>
            <w:tcW w:w="2660" w:type="dxa"/>
            <w:vMerge/>
            <w:shd w:val="clear" w:color="auto" w:fill="auto"/>
          </w:tcPr>
          <w:p w:rsidR="000749E3" w:rsidRPr="00433FBA" w:rsidRDefault="000749E3" w:rsidP="00433FBA">
            <w:pPr>
              <w:rPr>
                <w:rFonts w:ascii="Times New Roman" w:hAnsi="Times New Roman" w:cs="Times New Roman"/>
                <w:sz w:val="24"/>
                <w:szCs w:val="24"/>
              </w:rPr>
            </w:pPr>
          </w:p>
        </w:tc>
        <w:tc>
          <w:tcPr>
            <w:tcW w:w="709" w:type="dxa"/>
          </w:tcPr>
          <w:p w:rsidR="000749E3" w:rsidRPr="00433FBA" w:rsidRDefault="000749E3" w:rsidP="00433FBA">
            <w:pPr>
              <w:pStyle w:val="a8"/>
              <w:numPr>
                <w:ilvl w:val="0"/>
                <w:numId w:val="21"/>
              </w:numPr>
              <w:tabs>
                <w:tab w:val="left" w:pos="100"/>
              </w:tabs>
              <w:ind w:left="0" w:firstLine="0"/>
              <w:rPr>
                <w:rFonts w:ascii="Times New Roman" w:hAnsi="Times New Roman" w:cs="Times New Roman"/>
                <w:snapToGrid w:val="0"/>
                <w:sz w:val="24"/>
                <w:szCs w:val="24"/>
              </w:rPr>
            </w:pPr>
          </w:p>
        </w:tc>
        <w:tc>
          <w:tcPr>
            <w:tcW w:w="7087" w:type="dxa"/>
            <w:shd w:val="clear" w:color="auto" w:fill="auto"/>
          </w:tcPr>
          <w:p w:rsidR="000749E3" w:rsidRPr="00433FBA" w:rsidRDefault="000749E3" w:rsidP="00433FBA">
            <w:pPr>
              <w:shd w:val="clear" w:color="auto" w:fill="FFFFFF"/>
              <w:rPr>
                <w:rFonts w:ascii="Times New Roman" w:hAnsi="Times New Roman" w:cs="Times New Roman"/>
                <w:sz w:val="24"/>
                <w:szCs w:val="24"/>
              </w:rPr>
            </w:pPr>
            <w:r w:rsidRPr="00433FBA">
              <w:rPr>
                <w:rFonts w:ascii="Times New Roman" w:hAnsi="Times New Roman" w:cs="Times New Roman"/>
                <w:sz w:val="24"/>
                <w:szCs w:val="24"/>
              </w:rPr>
              <w:t xml:space="preserve">Разработка диаграммы причин и результатов для диагностирования </w:t>
            </w:r>
            <w:proofErr w:type="spellStart"/>
            <w:r w:rsidRPr="00433FBA">
              <w:rPr>
                <w:rFonts w:ascii="Times New Roman" w:hAnsi="Times New Roman" w:cs="Times New Roman"/>
                <w:sz w:val="24"/>
                <w:szCs w:val="24"/>
              </w:rPr>
              <w:t>релейно</w:t>
            </w:r>
            <w:proofErr w:type="spellEnd"/>
            <w:r w:rsidRPr="00433FBA">
              <w:rPr>
                <w:rFonts w:ascii="Times New Roman" w:hAnsi="Times New Roman" w:cs="Times New Roman"/>
                <w:sz w:val="24"/>
                <w:szCs w:val="24"/>
              </w:rPr>
              <w:t xml:space="preserve"> – контактных схем</w:t>
            </w:r>
          </w:p>
        </w:tc>
        <w:tc>
          <w:tcPr>
            <w:tcW w:w="2976" w:type="dxa"/>
          </w:tcPr>
          <w:p w:rsidR="000749E3" w:rsidRPr="00433FBA" w:rsidRDefault="000749E3" w:rsidP="00433FBA">
            <w:pPr>
              <w:jc w:val="center"/>
              <w:rPr>
                <w:rFonts w:ascii="Times New Roman" w:hAnsi="Times New Roman" w:cs="Times New Roman"/>
                <w:iCs/>
                <w:sz w:val="20"/>
                <w:szCs w:val="20"/>
              </w:rPr>
            </w:pPr>
          </w:p>
        </w:tc>
        <w:tc>
          <w:tcPr>
            <w:tcW w:w="992" w:type="dxa"/>
            <w:shd w:val="clear" w:color="auto" w:fill="auto"/>
          </w:tcPr>
          <w:p w:rsidR="000749E3" w:rsidRPr="00433FBA" w:rsidRDefault="000749E3" w:rsidP="00433FBA">
            <w:pPr>
              <w:jc w:val="center"/>
              <w:rPr>
                <w:rFonts w:ascii="Times New Roman" w:hAnsi="Times New Roman" w:cs="Times New Roman"/>
                <w:iCs/>
                <w:sz w:val="24"/>
                <w:szCs w:val="24"/>
              </w:rPr>
            </w:pPr>
            <w:r w:rsidRPr="00433FBA">
              <w:rPr>
                <w:rFonts w:ascii="Times New Roman" w:hAnsi="Times New Roman" w:cs="Times New Roman"/>
                <w:iCs/>
                <w:sz w:val="24"/>
                <w:szCs w:val="24"/>
              </w:rPr>
              <w:t>2</w:t>
            </w:r>
          </w:p>
        </w:tc>
        <w:tc>
          <w:tcPr>
            <w:tcW w:w="993" w:type="dxa"/>
            <w:vMerge/>
            <w:shd w:val="clear" w:color="auto" w:fill="FFFFFF" w:themeFill="background1"/>
          </w:tcPr>
          <w:p w:rsidR="000749E3" w:rsidRPr="00433FBA" w:rsidRDefault="000749E3" w:rsidP="00433FBA">
            <w:pPr>
              <w:jc w:val="center"/>
              <w:rPr>
                <w:rFonts w:ascii="Times New Roman" w:hAnsi="Times New Roman" w:cs="Times New Roman"/>
                <w:bCs/>
                <w:iCs/>
                <w:sz w:val="24"/>
                <w:szCs w:val="24"/>
              </w:rPr>
            </w:pPr>
          </w:p>
        </w:tc>
      </w:tr>
      <w:tr w:rsidR="000749E3" w:rsidRPr="00433FBA" w:rsidTr="00433FBA">
        <w:trPr>
          <w:trHeight w:val="300"/>
        </w:trPr>
        <w:tc>
          <w:tcPr>
            <w:tcW w:w="2660" w:type="dxa"/>
            <w:vMerge/>
            <w:shd w:val="clear" w:color="auto" w:fill="auto"/>
          </w:tcPr>
          <w:p w:rsidR="000749E3" w:rsidRPr="00433FBA" w:rsidRDefault="000749E3" w:rsidP="00433FBA">
            <w:pPr>
              <w:rPr>
                <w:rFonts w:ascii="Times New Roman" w:hAnsi="Times New Roman" w:cs="Times New Roman"/>
                <w:sz w:val="24"/>
                <w:szCs w:val="24"/>
              </w:rPr>
            </w:pPr>
          </w:p>
        </w:tc>
        <w:tc>
          <w:tcPr>
            <w:tcW w:w="709" w:type="dxa"/>
          </w:tcPr>
          <w:p w:rsidR="000749E3" w:rsidRPr="00433FBA" w:rsidRDefault="000749E3" w:rsidP="00433FBA">
            <w:pPr>
              <w:pStyle w:val="a8"/>
              <w:numPr>
                <w:ilvl w:val="0"/>
                <w:numId w:val="21"/>
              </w:numPr>
              <w:tabs>
                <w:tab w:val="left" w:pos="100"/>
              </w:tabs>
              <w:ind w:left="0" w:firstLine="0"/>
              <w:rPr>
                <w:rFonts w:ascii="Times New Roman" w:hAnsi="Times New Roman" w:cs="Times New Roman"/>
                <w:snapToGrid w:val="0"/>
                <w:sz w:val="24"/>
                <w:szCs w:val="24"/>
              </w:rPr>
            </w:pPr>
          </w:p>
        </w:tc>
        <w:tc>
          <w:tcPr>
            <w:tcW w:w="7087" w:type="dxa"/>
            <w:shd w:val="clear" w:color="auto" w:fill="auto"/>
          </w:tcPr>
          <w:p w:rsidR="000749E3" w:rsidRPr="00433FBA" w:rsidRDefault="000749E3" w:rsidP="00433FBA">
            <w:pPr>
              <w:shd w:val="clear" w:color="auto" w:fill="FFFFFF"/>
              <w:rPr>
                <w:rFonts w:ascii="Times New Roman" w:hAnsi="Times New Roman" w:cs="Times New Roman"/>
                <w:sz w:val="24"/>
                <w:szCs w:val="24"/>
              </w:rPr>
            </w:pPr>
            <w:r w:rsidRPr="00433FBA">
              <w:rPr>
                <w:rFonts w:ascii="Times New Roman" w:hAnsi="Times New Roman" w:cs="Times New Roman"/>
                <w:sz w:val="24"/>
                <w:szCs w:val="24"/>
              </w:rPr>
              <w:t xml:space="preserve">Разработка дерева отказов для структурной схемы </w:t>
            </w:r>
          </w:p>
        </w:tc>
        <w:tc>
          <w:tcPr>
            <w:tcW w:w="2976" w:type="dxa"/>
            <w:vAlign w:val="center"/>
          </w:tcPr>
          <w:p w:rsidR="000749E3" w:rsidRPr="00433FBA" w:rsidRDefault="000749E3" w:rsidP="00433FBA">
            <w:pPr>
              <w:jc w:val="center"/>
              <w:rPr>
                <w:rFonts w:ascii="Times New Roman" w:hAnsi="Times New Roman" w:cs="Times New Roman"/>
                <w:iCs/>
                <w:sz w:val="20"/>
                <w:szCs w:val="20"/>
              </w:rPr>
            </w:pPr>
          </w:p>
        </w:tc>
        <w:tc>
          <w:tcPr>
            <w:tcW w:w="992" w:type="dxa"/>
            <w:shd w:val="clear" w:color="auto" w:fill="auto"/>
          </w:tcPr>
          <w:p w:rsidR="000749E3" w:rsidRPr="00433FBA" w:rsidRDefault="000749E3" w:rsidP="00433FBA">
            <w:pPr>
              <w:jc w:val="center"/>
              <w:rPr>
                <w:rFonts w:ascii="Times New Roman" w:hAnsi="Times New Roman" w:cs="Times New Roman"/>
                <w:iCs/>
                <w:sz w:val="24"/>
                <w:szCs w:val="24"/>
              </w:rPr>
            </w:pPr>
            <w:r w:rsidRPr="00433FBA">
              <w:rPr>
                <w:rFonts w:ascii="Times New Roman" w:hAnsi="Times New Roman" w:cs="Times New Roman"/>
                <w:iCs/>
                <w:sz w:val="24"/>
                <w:szCs w:val="24"/>
              </w:rPr>
              <w:t>2</w:t>
            </w:r>
          </w:p>
        </w:tc>
        <w:tc>
          <w:tcPr>
            <w:tcW w:w="993" w:type="dxa"/>
            <w:vMerge/>
            <w:shd w:val="clear" w:color="auto" w:fill="FFFFFF" w:themeFill="background1"/>
          </w:tcPr>
          <w:p w:rsidR="000749E3" w:rsidRPr="00433FBA" w:rsidRDefault="000749E3" w:rsidP="00433FBA">
            <w:pPr>
              <w:jc w:val="center"/>
              <w:rPr>
                <w:rFonts w:ascii="Times New Roman" w:hAnsi="Times New Roman" w:cs="Times New Roman"/>
                <w:bCs/>
                <w:iCs/>
                <w:sz w:val="24"/>
                <w:szCs w:val="24"/>
              </w:rPr>
            </w:pPr>
          </w:p>
        </w:tc>
      </w:tr>
      <w:tr w:rsidR="000749E3" w:rsidRPr="00433FBA" w:rsidTr="00433FBA">
        <w:trPr>
          <w:trHeight w:val="300"/>
        </w:trPr>
        <w:tc>
          <w:tcPr>
            <w:tcW w:w="2660" w:type="dxa"/>
            <w:vMerge/>
            <w:shd w:val="clear" w:color="auto" w:fill="auto"/>
          </w:tcPr>
          <w:p w:rsidR="000749E3" w:rsidRPr="00433FBA" w:rsidRDefault="000749E3" w:rsidP="00433FBA">
            <w:pPr>
              <w:rPr>
                <w:rFonts w:ascii="Times New Roman" w:hAnsi="Times New Roman" w:cs="Times New Roman"/>
                <w:sz w:val="24"/>
                <w:szCs w:val="24"/>
              </w:rPr>
            </w:pPr>
          </w:p>
        </w:tc>
        <w:tc>
          <w:tcPr>
            <w:tcW w:w="709" w:type="dxa"/>
          </w:tcPr>
          <w:p w:rsidR="000749E3" w:rsidRPr="00433FBA" w:rsidRDefault="000749E3" w:rsidP="00433FBA">
            <w:pPr>
              <w:pStyle w:val="a8"/>
              <w:numPr>
                <w:ilvl w:val="0"/>
                <w:numId w:val="21"/>
              </w:numPr>
              <w:tabs>
                <w:tab w:val="left" w:pos="100"/>
              </w:tabs>
              <w:ind w:left="0" w:firstLine="0"/>
              <w:rPr>
                <w:rFonts w:ascii="Times New Roman" w:hAnsi="Times New Roman" w:cs="Times New Roman"/>
                <w:snapToGrid w:val="0"/>
                <w:sz w:val="24"/>
                <w:szCs w:val="24"/>
              </w:rPr>
            </w:pPr>
          </w:p>
        </w:tc>
        <w:tc>
          <w:tcPr>
            <w:tcW w:w="7087" w:type="dxa"/>
            <w:shd w:val="clear" w:color="auto" w:fill="auto"/>
          </w:tcPr>
          <w:p w:rsidR="000749E3" w:rsidRPr="00433FBA" w:rsidRDefault="000749E3" w:rsidP="00433FBA">
            <w:pPr>
              <w:shd w:val="clear" w:color="auto" w:fill="FFFFFF"/>
              <w:rPr>
                <w:rFonts w:ascii="Times New Roman" w:hAnsi="Times New Roman" w:cs="Times New Roman"/>
                <w:sz w:val="24"/>
                <w:szCs w:val="24"/>
              </w:rPr>
            </w:pPr>
            <w:r w:rsidRPr="00433FBA">
              <w:rPr>
                <w:rFonts w:ascii="Times New Roman" w:hAnsi="Times New Roman" w:cs="Times New Roman"/>
                <w:sz w:val="24"/>
                <w:szCs w:val="24"/>
              </w:rPr>
              <w:t xml:space="preserve">Разработка дерева отказов для </w:t>
            </w:r>
            <w:proofErr w:type="spellStart"/>
            <w:r w:rsidRPr="00433FBA">
              <w:rPr>
                <w:rFonts w:ascii="Times New Roman" w:hAnsi="Times New Roman" w:cs="Times New Roman"/>
                <w:sz w:val="24"/>
                <w:szCs w:val="24"/>
              </w:rPr>
              <w:t>релейно</w:t>
            </w:r>
            <w:proofErr w:type="spellEnd"/>
            <w:r w:rsidRPr="00433FBA">
              <w:rPr>
                <w:rFonts w:ascii="Times New Roman" w:hAnsi="Times New Roman" w:cs="Times New Roman"/>
                <w:sz w:val="24"/>
                <w:szCs w:val="24"/>
              </w:rPr>
              <w:t xml:space="preserve"> – контактной схемы ЭП токарного станка</w:t>
            </w:r>
          </w:p>
        </w:tc>
        <w:tc>
          <w:tcPr>
            <w:tcW w:w="2976" w:type="dxa"/>
          </w:tcPr>
          <w:p w:rsidR="000749E3" w:rsidRPr="00433FBA" w:rsidRDefault="000749E3" w:rsidP="00433FBA">
            <w:pPr>
              <w:jc w:val="center"/>
              <w:rPr>
                <w:rFonts w:ascii="Times New Roman" w:hAnsi="Times New Roman" w:cs="Times New Roman"/>
                <w:iCs/>
                <w:sz w:val="20"/>
                <w:szCs w:val="20"/>
              </w:rPr>
            </w:pPr>
          </w:p>
        </w:tc>
        <w:tc>
          <w:tcPr>
            <w:tcW w:w="992" w:type="dxa"/>
            <w:shd w:val="clear" w:color="auto" w:fill="auto"/>
          </w:tcPr>
          <w:p w:rsidR="000749E3" w:rsidRPr="00433FBA" w:rsidRDefault="000749E3" w:rsidP="00433FBA">
            <w:pPr>
              <w:jc w:val="center"/>
              <w:rPr>
                <w:rFonts w:ascii="Times New Roman" w:hAnsi="Times New Roman" w:cs="Times New Roman"/>
                <w:iCs/>
                <w:sz w:val="24"/>
                <w:szCs w:val="24"/>
              </w:rPr>
            </w:pPr>
            <w:r w:rsidRPr="00433FBA">
              <w:rPr>
                <w:rFonts w:ascii="Times New Roman" w:hAnsi="Times New Roman" w:cs="Times New Roman"/>
                <w:iCs/>
                <w:sz w:val="24"/>
                <w:szCs w:val="24"/>
              </w:rPr>
              <w:t>2</w:t>
            </w:r>
          </w:p>
        </w:tc>
        <w:tc>
          <w:tcPr>
            <w:tcW w:w="993" w:type="dxa"/>
            <w:vMerge/>
            <w:shd w:val="clear" w:color="auto" w:fill="FFFFFF" w:themeFill="background1"/>
          </w:tcPr>
          <w:p w:rsidR="000749E3" w:rsidRPr="00433FBA" w:rsidRDefault="000749E3" w:rsidP="00433FBA">
            <w:pPr>
              <w:jc w:val="center"/>
              <w:rPr>
                <w:rFonts w:ascii="Times New Roman" w:hAnsi="Times New Roman" w:cs="Times New Roman"/>
                <w:bCs/>
                <w:iCs/>
                <w:sz w:val="24"/>
                <w:szCs w:val="24"/>
              </w:rPr>
            </w:pPr>
          </w:p>
        </w:tc>
      </w:tr>
      <w:tr w:rsidR="000749E3" w:rsidRPr="00433FBA" w:rsidTr="00433FBA">
        <w:trPr>
          <w:trHeight w:val="300"/>
        </w:trPr>
        <w:tc>
          <w:tcPr>
            <w:tcW w:w="2660" w:type="dxa"/>
            <w:vMerge/>
            <w:shd w:val="clear" w:color="auto" w:fill="auto"/>
          </w:tcPr>
          <w:p w:rsidR="000749E3" w:rsidRPr="00433FBA" w:rsidRDefault="000749E3" w:rsidP="00433FBA">
            <w:pPr>
              <w:rPr>
                <w:rFonts w:ascii="Times New Roman" w:hAnsi="Times New Roman" w:cs="Times New Roman"/>
                <w:sz w:val="24"/>
                <w:szCs w:val="24"/>
              </w:rPr>
            </w:pPr>
          </w:p>
        </w:tc>
        <w:tc>
          <w:tcPr>
            <w:tcW w:w="709" w:type="dxa"/>
          </w:tcPr>
          <w:p w:rsidR="000749E3" w:rsidRPr="00433FBA" w:rsidRDefault="000749E3" w:rsidP="00433FBA">
            <w:pPr>
              <w:pStyle w:val="a8"/>
              <w:numPr>
                <w:ilvl w:val="0"/>
                <w:numId w:val="21"/>
              </w:numPr>
              <w:tabs>
                <w:tab w:val="left" w:pos="100"/>
              </w:tabs>
              <w:ind w:left="0" w:firstLine="0"/>
              <w:rPr>
                <w:rFonts w:ascii="Times New Roman" w:hAnsi="Times New Roman" w:cs="Times New Roman"/>
                <w:snapToGrid w:val="0"/>
                <w:sz w:val="24"/>
                <w:szCs w:val="24"/>
              </w:rPr>
            </w:pPr>
          </w:p>
        </w:tc>
        <w:tc>
          <w:tcPr>
            <w:tcW w:w="7087" w:type="dxa"/>
            <w:shd w:val="clear" w:color="auto" w:fill="auto"/>
          </w:tcPr>
          <w:p w:rsidR="000749E3" w:rsidRPr="00433FBA" w:rsidRDefault="000749E3" w:rsidP="00433FBA">
            <w:pPr>
              <w:shd w:val="clear" w:color="auto" w:fill="FFFFFF"/>
              <w:rPr>
                <w:rFonts w:ascii="Times New Roman" w:hAnsi="Times New Roman" w:cs="Times New Roman"/>
                <w:sz w:val="24"/>
                <w:szCs w:val="24"/>
              </w:rPr>
            </w:pPr>
            <w:r w:rsidRPr="00433FBA">
              <w:rPr>
                <w:rFonts w:ascii="Times New Roman" w:hAnsi="Times New Roman" w:cs="Times New Roman"/>
                <w:sz w:val="24"/>
                <w:szCs w:val="24"/>
              </w:rPr>
              <w:t>Комбинационный метод поиска неисправностей</w:t>
            </w:r>
          </w:p>
        </w:tc>
        <w:tc>
          <w:tcPr>
            <w:tcW w:w="2976" w:type="dxa"/>
          </w:tcPr>
          <w:p w:rsidR="000749E3" w:rsidRPr="00433FBA" w:rsidRDefault="000749E3" w:rsidP="00433FBA">
            <w:pPr>
              <w:jc w:val="center"/>
              <w:rPr>
                <w:rFonts w:ascii="Times New Roman" w:hAnsi="Times New Roman" w:cs="Times New Roman"/>
                <w:iCs/>
                <w:sz w:val="20"/>
                <w:szCs w:val="20"/>
              </w:rPr>
            </w:pPr>
          </w:p>
        </w:tc>
        <w:tc>
          <w:tcPr>
            <w:tcW w:w="992" w:type="dxa"/>
            <w:shd w:val="clear" w:color="auto" w:fill="auto"/>
          </w:tcPr>
          <w:p w:rsidR="000749E3" w:rsidRPr="00433FBA" w:rsidRDefault="000749E3" w:rsidP="00433FBA">
            <w:pPr>
              <w:jc w:val="center"/>
              <w:rPr>
                <w:rFonts w:ascii="Times New Roman" w:hAnsi="Times New Roman" w:cs="Times New Roman"/>
                <w:iCs/>
                <w:sz w:val="24"/>
                <w:szCs w:val="24"/>
              </w:rPr>
            </w:pPr>
            <w:r w:rsidRPr="00433FBA">
              <w:rPr>
                <w:rFonts w:ascii="Times New Roman" w:hAnsi="Times New Roman" w:cs="Times New Roman"/>
                <w:iCs/>
                <w:sz w:val="24"/>
                <w:szCs w:val="24"/>
              </w:rPr>
              <w:t>2</w:t>
            </w:r>
          </w:p>
        </w:tc>
        <w:tc>
          <w:tcPr>
            <w:tcW w:w="993" w:type="dxa"/>
            <w:vMerge/>
            <w:shd w:val="clear" w:color="auto" w:fill="FFFFFF" w:themeFill="background1"/>
          </w:tcPr>
          <w:p w:rsidR="000749E3" w:rsidRPr="00433FBA" w:rsidRDefault="000749E3" w:rsidP="00433FBA">
            <w:pPr>
              <w:jc w:val="center"/>
              <w:rPr>
                <w:rFonts w:ascii="Times New Roman" w:hAnsi="Times New Roman" w:cs="Times New Roman"/>
                <w:bCs/>
                <w:iCs/>
                <w:sz w:val="24"/>
                <w:szCs w:val="24"/>
              </w:rPr>
            </w:pPr>
          </w:p>
        </w:tc>
      </w:tr>
      <w:tr w:rsidR="000749E3" w:rsidRPr="00433FBA" w:rsidTr="00433FBA">
        <w:trPr>
          <w:trHeight w:val="300"/>
        </w:trPr>
        <w:tc>
          <w:tcPr>
            <w:tcW w:w="2660" w:type="dxa"/>
            <w:vMerge/>
            <w:shd w:val="clear" w:color="auto" w:fill="auto"/>
          </w:tcPr>
          <w:p w:rsidR="000749E3" w:rsidRPr="00433FBA" w:rsidRDefault="000749E3" w:rsidP="00433FBA">
            <w:pPr>
              <w:rPr>
                <w:rFonts w:ascii="Times New Roman" w:hAnsi="Times New Roman" w:cs="Times New Roman"/>
                <w:sz w:val="24"/>
                <w:szCs w:val="24"/>
              </w:rPr>
            </w:pPr>
          </w:p>
        </w:tc>
        <w:tc>
          <w:tcPr>
            <w:tcW w:w="709" w:type="dxa"/>
          </w:tcPr>
          <w:p w:rsidR="000749E3" w:rsidRPr="00433FBA" w:rsidRDefault="000749E3" w:rsidP="00433FBA">
            <w:pPr>
              <w:pStyle w:val="a8"/>
              <w:numPr>
                <w:ilvl w:val="0"/>
                <w:numId w:val="21"/>
              </w:numPr>
              <w:tabs>
                <w:tab w:val="left" w:pos="100"/>
              </w:tabs>
              <w:ind w:left="0" w:firstLine="0"/>
              <w:rPr>
                <w:rFonts w:ascii="Times New Roman" w:hAnsi="Times New Roman" w:cs="Times New Roman"/>
                <w:snapToGrid w:val="0"/>
                <w:sz w:val="24"/>
                <w:szCs w:val="24"/>
              </w:rPr>
            </w:pPr>
          </w:p>
        </w:tc>
        <w:tc>
          <w:tcPr>
            <w:tcW w:w="7087" w:type="dxa"/>
            <w:shd w:val="clear" w:color="auto" w:fill="auto"/>
          </w:tcPr>
          <w:p w:rsidR="000749E3" w:rsidRPr="00433FBA" w:rsidRDefault="000749E3" w:rsidP="00433FBA">
            <w:pPr>
              <w:rPr>
                <w:rFonts w:ascii="Times New Roman" w:hAnsi="Times New Roman" w:cs="Times New Roman"/>
                <w:sz w:val="24"/>
                <w:szCs w:val="24"/>
                <w:highlight w:val="yellow"/>
              </w:rPr>
            </w:pPr>
            <w:r w:rsidRPr="00433FBA">
              <w:rPr>
                <w:rFonts w:ascii="Times New Roman" w:hAnsi="Times New Roman" w:cs="Times New Roman"/>
                <w:sz w:val="24"/>
                <w:szCs w:val="24"/>
              </w:rPr>
              <w:t>Различное проявление одинаковых дефектов. Малозначительный дефект</w:t>
            </w:r>
          </w:p>
        </w:tc>
        <w:tc>
          <w:tcPr>
            <w:tcW w:w="2976" w:type="dxa"/>
          </w:tcPr>
          <w:p w:rsidR="000749E3" w:rsidRPr="00433FBA" w:rsidRDefault="000749E3" w:rsidP="00433FBA">
            <w:pPr>
              <w:jc w:val="center"/>
              <w:rPr>
                <w:rFonts w:ascii="Times New Roman" w:hAnsi="Times New Roman" w:cs="Times New Roman"/>
                <w:iCs/>
                <w:sz w:val="20"/>
                <w:szCs w:val="20"/>
              </w:rPr>
            </w:pPr>
          </w:p>
        </w:tc>
        <w:tc>
          <w:tcPr>
            <w:tcW w:w="992" w:type="dxa"/>
            <w:shd w:val="clear" w:color="auto" w:fill="auto"/>
          </w:tcPr>
          <w:p w:rsidR="000749E3" w:rsidRPr="00433FBA" w:rsidRDefault="000749E3" w:rsidP="00433FBA">
            <w:pPr>
              <w:jc w:val="center"/>
              <w:rPr>
                <w:rFonts w:ascii="Times New Roman" w:hAnsi="Times New Roman" w:cs="Times New Roman"/>
                <w:iCs/>
                <w:sz w:val="24"/>
                <w:szCs w:val="24"/>
              </w:rPr>
            </w:pPr>
            <w:r w:rsidRPr="00433FBA">
              <w:rPr>
                <w:rFonts w:ascii="Times New Roman" w:hAnsi="Times New Roman" w:cs="Times New Roman"/>
                <w:iCs/>
                <w:sz w:val="24"/>
                <w:szCs w:val="24"/>
              </w:rPr>
              <w:t>2</w:t>
            </w:r>
          </w:p>
        </w:tc>
        <w:tc>
          <w:tcPr>
            <w:tcW w:w="993" w:type="dxa"/>
            <w:vMerge/>
            <w:shd w:val="clear" w:color="auto" w:fill="FFFFFF" w:themeFill="background1"/>
          </w:tcPr>
          <w:p w:rsidR="000749E3" w:rsidRPr="00433FBA" w:rsidRDefault="000749E3" w:rsidP="00433FBA">
            <w:pPr>
              <w:jc w:val="center"/>
              <w:rPr>
                <w:rFonts w:ascii="Times New Roman" w:hAnsi="Times New Roman" w:cs="Times New Roman"/>
                <w:bCs/>
                <w:iCs/>
                <w:sz w:val="24"/>
                <w:szCs w:val="24"/>
              </w:rPr>
            </w:pPr>
          </w:p>
        </w:tc>
      </w:tr>
      <w:tr w:rsidR="000749E3" w:rsidRPr="00433FBA" w:rsidTr="00433FBA">
        <w:trPr>
          <w:trHeight w:val="300"/>
        </w:trPr>
        <w:tc>
          <w:tcPr>
            <w:tcW w:w="2660" w:type="dxa"/>
            <w:vMerge/>
            <w:shd w:val="clear" w:color="auto" w:fill="auto"/>
          </w:tcPr>
          <w:p w:rsidR="000749E3" w:rsidRPr="00433FBA" w:rsidRDefault="000749E3" w:rsidP="00433FBA">
            <w:pPr>
              <w:rPr>
                <w:rFonts w:ascii="Times New Roman" w:hAnsi="Times New Roman" w:cs="Times New Roman"/>
                <w:sz w:val="24"/>
                <w:szCs w:val="24"/>
              </w:rPr>
            </w:pPr>
          </w:p>
        </w:tc>
        <w:tc>
          <w:tcPr>
            <w:tcW w:w="709" w:type="dxa"/>
          </w:tcPr>
          <w:p w:rsidR="000749E3" w:rsidRPr="00433FBA" w:rsidRDefault="000749E3" w:rsidP="00433FBA">
            <w:pPr>
              <w:pStyle w:val="a8"/>
              <w:numPr>
                <w:ilvl w:val="0"/>
                <w:numId w:val="21"/>
              </w:numPr>
              <w:ind w:left="0" w:firstLine="0"/>
              <w:rPr>
                <w:rFonts w:ascii="Times New Roman" w:hAnsi="Times New Roman" w:cs="Times New Roman"/>
                <w:snapToGrid w:val="0"/>
                <w:sz w:val="24"/>
                <w:szCs w:val="24"/>
              </w:rPr>
            </w:pPr>
          </w:p>
        </w:tc>
        <w:tc>
          <w:tcPr>
            <w:tcW w:w="7087" w:type="dxa"/>
            <w:shd w:val="clear" w:color="auto" w:fill="auto"/>
          </w:tcPr>
          <w:p w:rsidR="000749E3" w:rsidRPr="00433FBA" w:rsidRDefault="000749E3" w:rsidP="00433FBA">
            <w:pPr>
              <w:rPr>
                <w:rFonts w:ascii="Times New Roman" w:hAnsi="Times New Roman" w:cs="Times New Roman"/>
                <w:sz w:val="24"/>
                <w:szCs w:val="24"/>
                <w:highlight w:val="yellow"/>
              </w:rPr>
            </w:pPr>
            <w:r w:rsidRPr="00433FBA">
              <w:rPr>
                <w:rFonts w:ascii="Times New Roman" w:hAnsi="Times New Roman" w:cs="Times New Roman"/>
                <w:snapToGrid w:val="0"/>
                <w:sz w:val="24"/>
                <w:szCs w:val="24"/>
              </w:rPr>
              <w:t>Значительные и  критические дефекты</w:t>
            </w:r>
          </w:p>
        </w:tc>
        <w:tc>
          <w:tcPr>
            <w:tcW w:w="2976" w:type="dxa"/>
          </w:tcPr>
          <w:p w:rsidR="000749E3" w:rsidRPr="00433FBA" w:rsidRDefault="000749E3" w:rsidP="00433FBA">
            <w:pPr>
              <w:jc w:val="center"/>
              <w:rPr>
                <w:rFonts w:ascii="Times New Roman" w:hAnsi="Times New Roman" w:cs="Times New Roman"/>
                <w:iCs/>
                <w:sz w:val="20"/>
                <w:szCs w:val="20"/>
              </w:rPr>
            </w:pPr>
          </w:p>
        </w:tc>
        <w:tc>
          <w:tcPr>
            <w:tcW w:w="992" w:type="dxa"/>
            <w:shd w:val="clear" w:color="auto" w:fill="auto"/>
          </w:tcPr>
          <w:p w:rsidR="000749E3" w:rsidRPr="00433FBA" w:rsidRDefault="000749E3" w:rsidP="00433FBA">
            <w:pPr>
              <w:jc w:val="center"/>
              <w:rPr>
                <w:rFonts w:ascii="Times New Roman" w:hAnsi="Times New Roman" w:cs="Times New Roman"/>
                <w:iCs/>
                <w:sz w:val="24"/>
                <w:szCs w:val="24"/>
              </w:rPr>
            </w:pPr>
            <w:r w:rsidRPr="00433FBA">
              <w:rPr>
                <w:rFonts w:ascii="Times New Roman" w:hAnsi="Times New Roman" w:cs="Times New Roman"/>
                <w:iCs/>
                <w:sz w:val="24"/>
                <w:szCs w:val="24"/>
              </w:rPr>
              <w:t>2</w:t>
            </w:r>
          </w:p>
        </w:tc>
        <w:tc>
          <w:tcPr>
            <w:tcW w:w="993" w:type="dxa"/>
            <w:vMerge/>
            <w:shd w:val="clear" w:color="auto" w:fill="FFFFFF" w:themeFill="background1"/>
          </w:tcPr>
          <w:p w:rsidR="000749E3" w:rsidRPr="00433FBA" w:rsidRDefault="000749E3" w:rsidP="00433FBA">
            <w:pPr>
              <w:jc w:val="center"/>
              <w:rPr>
                <w:rFonts w:ascii="Times New Roman" w:hAnsi="Times New Roman" w:cs="Times New Roman"/>
                <w:bCs/>
                <w:iCs/>
                <w:sz w:val="24"/>
                <w:szCs w:val="24"/>
              </w:rPr>
            </w:pPr>
          </w:p>
        </w:tc>
      </w:tr>
      <w:tr w:rsidR="000749E3" w:rsidRPr="00433FBA" w:rsidTr="00433FBA">
        <w:trPr>
          <w:trHeight w:val="300"/>
        </w:trPr>
        <w:tc>
          <w:tcPr>
            <w:tcW w:w="2660" w:type="dxa"/>
            <w:vMerge/>
            <w:shd w:val="clear" w:color="auto" w:fill="auto"/>
          </w:tcPr>
          <w:p w:rsidR="000749E3" w:rsidRPr="00433FBA" w:rsidRDefault="000749E3" w:rsidP="00433FBA">
            <w:pPr>
              <w:rPr>
                <w:rFonts w:ascii="Times New Roman" w:hAnsi="Times New Roman" w:cs="Times New Roman"/>
                <w:sz w:val="24"/>
                <w:szCs w:val="24"/>
              </w:rPr>
            </w:pPr>
          </w:p>
        </w:tc>
        <w:tc>
          <w:tcPr>
            <w:tcW w:w="709" w:type="dxa"/>
          </w:tcPr>
          <w:p w:rsidR="000749E3" w:rsidRPr="00433FBA" w:rsidRDefault="000749E3" w:rsidP="00433FBA">
            <w:pPr>
              <w:pStyle w:val="a8"/>
              <w:numPr>
                <w:ilvl w:val="0"/>
                <w:numId w:val="21"/>
              </w:numPr>
              <w:ind w:left="0" w:firstLine="0"/>
              <w:rPr>
                <w:rFonts w:ascii="Times New Roman" w:hAnsi="Times New Roman" w:cs="Times New Roman"/>
                <w:snapToGrid w:val="0"/>
                <w:sz w:val="24"/>
                <w:szCs w:val="24"/>
              </w:rPr>
            </w:pPr>
          </w:p>
        </w:tc>
        <w:tc>
          <w:tcPr>
            <w:tcW w:w="7087" w:type="dxa"/>
            <w:shd w:val="clear" w:color="auto" w:fill="auto"/>
          </w:tcPr>
          <w:p w:rsidR="000749E3" w:rsidRPr="00433FBA" w:rsidRDefault="000749E3" w:rsidP="00433FBA">
            <w:pPr>
              <w:rPr>
                <w:rFonts w:ascii="Times New Roman" w:hAnsi="Times New Roman" w:cs="Times New Roman"/>
                <w:snapToGrid w:val="0"/>
                <w:sz w:val="24"/>
                <w:szCs w:val="24"/>
              </w:rPr>
            </w:pPr>
            <w:r w:rsidRPr="00433FBA">
              <w:rPr>
                <w:rFonts w:ascii="Times New Roman" w:hAnsi="Times New Roman" w:cs="Times New Roman"/>
                <w:snapToGrid w:val="0"/>
                <w:sz w:val="24"/>
                <w:szCs w:val="24"/>
              </w:rPr>
              <w:t>Способы реализации электроавтоматических устройств</w:t>
            </w:r>
          </w:p>
        </w:tc>
        <w:tc>
          <w:tcPr>
            <w:tcW w:w="2976" w:type="dxa"/>
          </w:tcPr>
          <w:p w:rsidR="000749E3" w:rsidRPr="00433FBA" w:rsidRDefault="000749E3" w:rsidP="00433FBA">
            <w:pPr>
              <w:jc w:val="center"/>
              <w:rPr>
                <w:rFonts w:ascii="Times New Roman" w:hAnsi="Times New Roman" w:cs="Times New Roman"/>
                <w:iCs/>
                <w:sz w:val="20"/>
                <w:szCs w:val="20"/>
              </w:rPr>
            </w:pPr>
          </w:p>
        </w:tc>
        <w:tc>
          <w:tcPr>
            <w:tcW w:w="992" w:type="dxa"/>
            <w:shd w:val="clear" w:color="auto" w:fill="auto"/>
          </w:tcPr>
          <w:p w:rsidR="000749E3" w:rsidRPr="00433FBA" w:rsidRDefault="000749E3" w:rsidP="00433FBA">
            <w:pPr>
              <w:jc w:val="center"/>
              <w:rPr>
                <w:rFonts w:ascii="Times New Roman" w:hAnsi="Times New Roman" w:cs="Times New Roman"/>
                <w:iCs/>
                <w:sz w:val="24"/>
                <w:szCs w:val="24"/>
              </w:rPr>
            </w:pPr>
            <w:r w:rsidRPr="00433FBA">
              <w:rPr>
                <w:rFonts w:ascii="Times New Roman" w:hAnsi="Times New Roman" w:cs="Times New Roman"/>
                <w:iCs/>
                <w:sz w:val="24"/>
                <w:szCs w:val="24"/>
              </w:rPr>
              <w:t>2</w:t>
            </w:r>
          </w:p>
        </w:tc>
        <w:tc>
          <w:tcPr>
            <w:tcW w:w="993" w:type="dxa"/>
            <w:vMerge/>
            <w:shd w:val="clear" w:color="auto" w:fill="FFFFFF" w:themeFill="background1"/>
          </w:tcPr>
          <w:p w:rsidR="000749E3" w:rsidRPr="00433FBA" w:rsidRDefault="000749E3" w:rsidP="00433FBA">
            <w:pPr>
              <w:jc w:val="center"/>
              <w:rPr>
                <w:rFonts w:ascii="Times New Roman" w:hAnsi="Times New Roman" w:cs="Times New Roman"/>
                <w:bCs/>
                <w:iCs/>
                <w:sz w:val="24"/>
                <w:szCs w:val="24"/>
              </w:rPr>
            </w:pPr>
          </w:p>
        </w:tc>
      </w:tr>
      <w:tr w:rsidR="000749E3" w:rsidRPr="00433FBA" w:rsidTr="00433FBA">
        <w:trPr>
          <w:trHeight w:val="300"/>
        </w:trPr>
        <w:tc>
          <w:tcPr>
            <w:tcW w:w="2660" w:type="dxa"/>
            <w:vMerge/>
            <w:shd w:val="clear" w:color="auto" w:fill="auto"/>
          </w:tcPr>
          <w:p w:rsidR="000749E3" w:rsidRPr="00433FBA" w:rsidRDefault="000749E3" w:rsidP="00433FBA">
            <w:pPr>
              <w:rPr>
                <w:rFonts w:ascii="Times New Roman" w:hAnsi="Times New Roman" w:cs="Times New Roman"/>
                <w:sz w:val="24"/>
                <w:szCs w:val="24"/>
              </w:rPr>
            </w:pPr>
          </w:p>
        </w:tc>
        <w:tc>
          <w:tcPr>
            <w:tcW w:w="709" w:type="dxa"/>
          </w:tcPr>
          <w:p w:rsidR="000749E3" w:rsidRPr="00433FBA" w:rsidRDefault="000749E3" w:rsidP="00433FBA">
            <w:pPr>
              <w:pStyle w:val="a8"/>
              <w:numPr>
                <w:ilvl w:val="0"/>
                <w:numId w:val="21"/>
              </w:numPr>
              <w:ind w:left="0" w:firstLine="0"/>
              <w:rPr>
                <w:rFonts w:ascii="Times New Roman" w:hAnsi="Times New Roman" w:cs="Times New Roman"/>
                <w:snapToGrid w:val="0"/>
                <w:sz w:val="24"/>
                <w:szCs w:val="24"/>
              </w:rPr>
            </w:pPr>
          </w:p>
        </w:tc>
        <w:tc>
          <w:tcPr>
            <w:tcW w:w="7087" w:type="dxa"/>
            <w:shd w:val="clear" w:color="auto" w:fill="auto"/>
          </w:tcPr>
          <w:p w:rsidR="000749E3" w:rsidRPr="00433FBA" w:rsidRDefault="000749E3" w:rsidP="00433FBA">
            <w:pPr>
              <w:rPr>
                <w:rFonts w:ascii="Times New Roman" w:hAnsi="Times New Roman" w:cs="Times New Roman"/>
                <w:sz w:val="24"/>
                <w:szCs w:val="24"/>
                <w:highlight w:val="yellow"/>
              </w:rPr>
            </w:pPr>
            <w:r w:rsidRPr="00433FBA">
              <w:rPr>
                <w:rFonts w:ascii="Times New Roman" w:hAnsi="Times New Roman" w:cs="Times New Roman"/>
                <w:sz w:val="24"/>
                <w:szCs w:val="24"/>
              </w:rPr>
              <w:t>Анализ проявления различных дефектов в схемах реле</w:t>
            </w:r>
          </w:p>
        </w:tc>
        <w:tc>
          <w:tcPr>
            <w:tcW w:w="2976" w:type="dxa"/>
          </w:tcPr>
          <w:p w:rsidR="000749E3" w:rsidRPr="00433FBA" w:rsidRDefault="000749E3" w:rsidP="00433FBA">
            <w:pPr>
              <w:jc w:val="center"/>
              <w:rPr>
                <w:rFonts w:ascii="Times New Roman" w:hAnsi="Times New Roman" w:cs="Times New Roman"/>
                <w:iCs/>
                <w:sz w:val="20"/>
                <w:szCs w:val="20"/>
              </w:rPr>
            </w:pPr>
          </w:p>
        </w:tc>
        <w:tc>
          <w:tcPr>
            <w:tcW w:w="992" w:type="dxa"/>
            <w:shd w:val="clear" w:color="auto" w:fill="auto"/>
          </w:tcPr>
          <w:p w:rsidR="000749E3" w:rsidRPr="00433FBA" w:rsidRDefault="000749E3" w:rsidP="00433FBA">
            <w:pPr>
              <w:jc w:val="center"/>
              <w:rPr>
                <w:rFonts w:ascii="Times New Roman" w:hAnsi="Times New Roman" w:cs="Times New Roman"/>
                <w:iCs/>
                <w:sz w:val="24"/>
                <w:szCs w:val="24"/>
              </w:rPr>
            </w:pPr>
            <w:r w:rsidRPr="00433FBA">
              <w:rPr>
                <w:rFonts w:ascii="Times New Roman" w:hAnsi="Times New Roman" w:cs="Times New Roman"/>
                <w:iCs/>
                <w:sz w:val="24"/>
                <w:szCs w:val="24"/>
              </w:rPr>
              <w:t>2</w:t>
            </w:r>
          </w:p>
        </w:tc>
        <w:tc>
          <w:tcPr>
            <w:tcW w:w="993" w:type="dxa"/>
            <w:vMerge/>
            <w:shd w:val="clear" w:color="auto" w:fill="FFFFFF" w:themeFill="background1"/>
          </w:tcPr>
          <w:p w:rsidR="000749E3" w:rsidRPr="00433FBA" w:rsidRDefault="000749E3" w:rsidP="00433FBA">
            <w:pPr>
              <w:jc w:val="center"/>
              <w:rPr>
                <w:rFonts w:ascii="Times New Roman" w:hAnsi="Times New Roman" w:cs="Times New Roman"/>
                <w:bCs/>
                <w:iCs/>
                <w:sz w:val="24"/>
                <w:szCs w:val="24"/>
              </w:rPr>
            </w:pPr>
          </w:p>
        </w:tc>
      </w:tr>
      <w:tr w:rsidR="000749E3" w:rsidRPr="00433FBA" w:rsidTr="00433FBA">
        <w:trPr>
          <w:trHeight w:val="300"/>
        </w:trPr>
        <w:tc>
          <w:tcPr>
            <w:tcW w:w="2660" w:type="dxa"/>
            <w:vMerge/>
            <w:shd w:val="clear" w:color="auto" w:fill="auto"/>
          </w:tcPr>
          <w:p w:rsidR="000749E3" w:rsidRPr="00433FBA" w:rsidRDefault="000749E3" w:rsidP="00433FBA">
            <w:pPr>
              <w:rPr>
                <w:rFonts w:ascii="Times New Roman" w:hAnsi="Times New Roman" w:cs="Times New Roman"/>
                <w:sz w:val="24"/>
                <w:szCs w:val="24"/>
              </w:rPr>
            </w:pPr>
          </w:p>
        </w:tc>
        <w:tc>
          <w:tcPr>
            <w:tcW w:w="709" w:type="dxa"/>
          </w:tcPr>
          <w:p w:rsidR="000749E3" w:rsidRPr="00433FBA" w:rsidRDefault="000749E3" w:rsidP="00433FBA">
            <w:pPr>
              <w:pStyle w:val="a8"/>
              <w:numPr>
                <w:ilvl w:val="0"/>
                <w:numId w:val="21"/>
              </w:numPr>
              <w:ind w:left="0" w:firstLine="0"/>
              <w:rPr>
                <w:rFonts w:ascii="Times New Roman" w:hAnsi="Times New Roman" w:cs="Times New Roman"/>
                <w:snapToGrid w:val="0"/>
                <w:sz w:val="24"/>
                <w:szCs w:val="24"/>
              </w:rPr>
            </w:pPr>
          </w:p>
        </w:tc>
        <w:tc>
          <w:tcPr>
            <w:tcW w:w="7087" w:type="dxa"/>
            <w:shd w:val="clear" w:color="auto" w:fill="auto"/>
          </w:tcPr>
          <w:p w:rsidR="000749E3" w:rsidRPr="00433FBA" w:rsidRDefault="000749E3" w:rsidP="00433FBA">
            <w:pPr>
              <w:rPr>
                <w:rFonts w:ascii="Times New Roman" w:hAnsi="Times New Roman" w:cs="Times New Roman"/>
                <w:snapToGrid w:val="0"/>
                <w:sz w:val="24"/>
                <w:szCs w:val="24"/>
              </w:rPr>
            </w:pPr>
            <w:r w:rsidRPr="00433FBA">
              <w:rPr>
                <w:rFonts w:ascii="Times New Roman" w:hAnsi="Times New Roman" w:cs="Times New Roman"/>
                <w:snapToGrid w:val="0"/>
                <w:sz w:val="24"/>
                <w:szCs w:val="24"/>
              </w:rPr>
              <w:t>Методы диагностирования без применения специальных  технических средств (метод половинного разбиения)</w:t>
            </w:r>
          </w:p>
        </w:tc>
        <w:tc>
          <w:tcPr>
            <w:tcW w:w="2976" w:type="dxa"/>
          </w:tcPr>
          <w:p w:rsidR="000749E3" w:rsidRPr="00433FBA" w:rsidRDefault="000749E3" w:rsidP="00433FBA">
            <w:pPr>
              <w:jc w:val="center"/>
              <w:rPr>
                <w:rFonts w:ascii="Times New Roman" w:hAnsi="Times New Roman" w:cs="Times New Roman"/>
                <w:iCs/>
                <w:sz w:val="20"/>
                <w:szCs w:val="20"/>
              </w:rPr>
            </w:pPr>
          </w:p>
        </w:tc>
        <w:tc>
          <w:tcPr>
            <w:tcW w:w="992" w:type="dxa"/>
            <w:shd w:val="clear" w:color="auto" w:fill="auto"/>
          </w:tcPr>
          <w:p w:rsidR="000749E3" w:rsidRPr="00433FBA" w:rsidRDefault="000749E3" w:rsidP="00433FBA">
            <w:pPr>
              <w:jc w:val="center"/>
              <w:rPr>
                <w:rFonts w:ascii="Times New Roman" w:hAnsi="Times New Roman" w:cs="Times New Roman"/>
                <w:iCs/>
                <w:sz w:val="24"/>
                <w:szCs w:val="24"/>
              </w:rPr>
            </w:pPr>
            <w:r w:rsidRPr="00433FBA">
              <w:rPr>
                <w:rFonts w:ascii="Times New Roman" w:hAnsi="Times New Roman" w:cs="Times New Roman"/>
                <w:iCs/>
                <w:sz w:val="24"/>
                <w:szCs w:val="24"/>
              </w:rPr>
              <w:t>2</w:t>
            </w:r>
          </w:p>
        </w:tc>
        <w:tc>
          <w:tcPr>
            <w:tcW w:w="993" w:type="dxa"/>
            <w:vMerge/>
            <w:shd w:val="clear" w:color="auto" w:fill="FFFFFF" w:themeFill="background1"/>
          </w:tcPr>
          <w:p w:rsidR="000749E3" w:rsidRPr="00433FBA" w:rsidRDefault="000749E3" w:rsidP="00433FBA">
            <w:pPr>
              <w:jc w:val="center"/>
              <w:rPr>
                <w:rFonts w:ascii="Times New Roman" w:hAnsi="Times New Roman" w:cs="Times New Roman"/>
                <w:bCs/>
                <w:iCs/>
                <w:sz w:val="24"/>
                <w:szCs w:val="24"/>
              </w:rPr>
            </w:pPr>
          </w:p>
        </w:tc>
      </w:tr>
      <w:tr w:rsidR="000749E3" w:rsidRPr="00433FBA" w:rsidTr="00433FBA">
        <w:trPr>
          <w:trHeight w:val="300"/>
        </w:trPr>
        <w:tc>
          <w:tcPr>
            <w:tcW w:w="2660" w:type="dxa"/>
            <w:vMerge/>
            <w:shd w:val="clear" w:color="auto" w:fill="auto"/>
          </w:tcPr>
          <w:p w:rsidR="000749E3" w:rsidRPr="00433FBA" w:rsidRDefault="000749E3" w:rsidP="00433FBA">
            <w:pPr>
              <w:rPr>
                <w:rFonts w:ascii="Times New Roman" w:hAnsi="Times New Roman" w:cs="Times New Roman"/>
                <w:sz w:val="24"/>
                <w:szCs w:val="24"/>
              </w:rPr>
            </w:pPr>
          </w:p>
        </w:tc>
        <w:tc>
          <w:tcPr>
            <w:tcW w:w="709" w:type="dxa"/>
          </w:tcPr>
          <w:p w:rsidR="000749E3" w:rsidRPr="00433FBA" w:rsidRDefault="000749E3" w:rsidP="00433FBA">
            <w:pPr>
              <w:pStyle w:val="a8"/>
              <w:numPr>
                <w:ilvl w:val="0"/>
                <w:numId w:val="21"/>
              </w:numPr>
              <w:ind w:left="0" w:firstLine="0"/>
              <w:rPr>
                <w:rFonts w:ascii="Times New Roman" w:hAnsi="Times New Roman" w:cs="Times New Roman"/>
                <w:snapToGrid w:val="0"/>
                <w:sz w:val="24"/>
                <w:szCs w:val="24"/>
              </w:rPr>
            </w:pPr>
          </w:p>
        </w:tc>
        <w:tc>
          <w:tcPr>
            <w:tcW w:w="7087" w:type="dxa"/>
            <w:shd w:val="clear" w:color="auto" w:fill="auto"/>
          </w:tcPr>
          <w:p w:rsidR="000749E3" w:rsidRPr="00433FBA" w:rsidRDefault="000749E3" w:rsidP="00433FBA">
            <w:pPr>
              <w:rPr>
                <w:rFonts w:ascii="Times New Roman" w:hAnsi="Times New Roman" w:cs="Times New Roman"/>
                <w:snapToGrid w:val="0"/>
                <w:sz w:val="24"/>
                <w:szCs w:val="24"/>
              </w:rPr>
            </w:pPr>
            <w:r w:rsidRPr="00433FBA">
              <w:rPr>
                <w:rFonts w:ascii="Times New Roman" w:hAnsi="Times New Roman" w:cs="Times New Roman"/>
                <w:snapToGrid w:val="0"/>
                <w:sz w:val="24"/>
                <w:szCs w:val="24"/>
              </w:rPr>
              <w:t>Методы диагностирования без применения специальных  технических средств (метод время  - вероятность)</w:t>
            </w:r>
          </w:p>
        </w:tc>
        <w:tc>
          <w:tcPr>
            <w:tcW w:w="2976" w:type="dxa"/>
          </w:tcPr>
          <w:p w:rsidR="000749E3" w:rsidRPr="00433FBA" w:rsidRDefault="000749E3" w:rsidP="00433FBA">
            <w:pPr>
              <w:jc w:val="center"/>
              <w:rPr>
                <w:rFonts w:ascii="Times New Roman" w:hAnsi="Times New Roman" w:cs="Times New Roman"/>
                <w:iCs/>
                <w:sz w:val="20"/>
                <w:szCs w:val="20"/>
              </w:rPr>
            </w:pPr>
          </w:p>
        </w:tc>
        <w:tc>
          <w:tcPr>
            <w:tcW w:w="992" w:type="dxa"/>
            <w:shd w:val="clear" w:color="auto" w:fill="auto"/>
          </w:tcPr>
          <w:p w:rsidR="000749E3" w:rsidRPr="00433FBA" w:rsidRDefault="00E90667" w:rsidP="00433FBA">
            <w:pPr>
              <w:jc w:val="center"/>
              <w:rPr>
                <w:rFonts w:ascii="Times New Roman" w:hAnsi="Times New Roman" w:cs="Times New Roman"/>
                <w:iCs/>
                <w:sz w:val="24"/>
                <w:szCs w:val="24"/>
              </w:rPr>
            </w:pPr>
            <w:r>
              <w:rPr>
                <w:rFonts w:ascii="Times New Roman" w:hAnsi="Times New Roman" w:cs="Times New Roman"/>
                <w:iCs/>
                <w:sz w:val="24"/>
                <w:szCs w:val="24"/>
              </w:rPr>
              <w:t>4</w:t>
            </w:r>
          </w:p>
        </w:tc>
        <w:tc>
          <w:tcPr>
            <w:tcW w:w="993" w:type="dxa"/>
            <w:vMerge/>
            <w:shd w:val="clear" w:color="auto" w:fill="FFFFFF" w:themeFill="background1"/>
          </w:tcPr>
          <w:p w:rsidR="000749E3" w:rsidRPr="00433FBA" w:rsidRDefault="000749E3" w:rsidP="00433FBA">
            <w:pPr>
              <w:jc w:val="center"/>
              <w:rPr>
                <w:rFonts w:ascii="Times New Roman" w:hAnsi="Times New Roman" w:cs="Times New Roman"/>
                <w:bCs/>
                <w:iCs/>
                <w:sz w:val="24"/>
                <w:szCs w:val="24"/>
              </w:rPr>
            </w:pPr>
          </w:p>
        </w:tc>
      </w:tr>
      <w:tr w:rsidR="000749E3" w:rsidRPr="00433FBA" w:rsidTr="00433FBA">
        <w:trPr>
          <w:trHeight w:val="300"/>
        </w:trPr>
        <w:tc>
          <w:tcPr>
            <w:tcW w:w="2660" w:type="dxa"/>
            <w:vMerge/>
            <w:shd w:val="clear" w:color="auto" w:fill="auto"/>
          </w:tcPr>
          <w:p w:rsidR="000749E3" w:rsidRPr="00433FBA" w:rsidRDefault="000749E3" w:rsidP="00433FBA">
            <w:pPr>
              <w:rPr>
                <w:rFonts w:ascii="Times New Roman" w:hAnsi="Times New Roman" w:cs="Times New Roman"/>
                <w:sz w:val="24"/>
                <w:szCs w:val="24"/>
              </w:rPr>
            </w:pPr>
          </w:p>
        </w:tc>
        <w:tc>
          <w:tcPr>
            <w:tcW w:w="709" w:type="dxa"/>
          </w:tcPr>
          <w:p w:rsidR="000749E3" w:rsidRPr="00433FBA" w:rsidRDefault="000749E3" w:rsidP="00433FBA">
            <w:pPr>
              <w:pStyle w:val="a8"/>
              <w:numPr>
                <w:ilvl w:val="0"/>
                <w:numId w:val="21"/>
              </w:numPr>
              <w:ind w:left="0" w:firstLine="0"/>
              <w:rPr>
                <w:rFonts w:ascii="Times New Roman" w:hAnsi="Times New Roman" w:cs="Times New Roman"/>
                <w:snapToGrid w:val="0"/>
                <w:sz w:val="24"/>
                <w:szCs w:val="24"/>
              </w:rPr>
            </w:pPr>
          </w:p>
        </w:tc>
        <w:tc>
          <w:tcPr>
            <w:tcW w:w="7087" w:type="dxa"/>
            <w:shd w:val="clear" w:color="auto" w:fill="auto"/>
          </w:tcPr>
          <w:p w:rsidR="000749E3" w:rsidRPr="00433FBA" w:rsidRDefault="00E90667" w:rsidP="00433FBA">
            <w:pPr>
              <w:rPr>
                <w:rFonts w:ascii="Times New Roman" w:hAnsi="Times New Roman" w:cs="Times New Roman"/>
                <w:snapToGrid w:val="0"/>
                <w:sz w:val="24"/>
                <w:szCs w:val="24"/>
              </w:rPr>
            </w:pPr>
            <w:r>
              <w:rPr>
                <w:rFonts w:ascii="Times New Roman" w:hAnsi="Times New Roman" w:cs="Times New Roman"/>
                <w:snapToGrid w:val="0"/>
                <w:sz w:val="24"/>
                <w:szCs w:val="24"/>
              </w:rPr>
              <w:t xml:space="preserve">Разработка </w:t>
            </w:r>
            <w:proofErr w:type="spellStart"/>
            <w:r>
              <w:rPr>
                <w:rFonts w:ascii="Times New Roman" w:hAnsi="Times New Roman" w:cs="Times New Roman"/>
                <w:snapToGrid w:val="0"/>
                <w:sz w:val="24"/>
                <w:szCs w:val="24"/>
              </w:rPr>
              <w:t>алгоритмрв</w:t>
            </w:r>
            <w:proofErr w:type="spellEnd"/>
            <w:r w:rsidR="000749E3" w:rsidRPr="00433FBA">
              <w:rPr>
                <w:rFonts w:ascii="Times New Roman" w:hAnsi="Times New Roman" w:cs="Times New Roman"/>
                <w:snapToGrid w:val="0"/>
                <w:sz w:val="24"/>
                <w:szCs w:val="24"/>
              </w:rPr>
              <w:t xml:space="preserve"> контроля параметров качества систем автоматизации</w:t>
            </w:r>
          </w:p>
        </w:tc>
        <w:tc>
          <w:tcPr>
            <w:tcW w:w="2976" w:type="dxa"/>
          </w:tcPr>
          <w:p w:rsidR="000749E3" w:rsidRPr="00433FBA" w:rsidRDefault="000749E3" w:rsidP="00433FBA">
            <w:pPr>
              <w:jc w:val="center"/>
              <w:rPr>
                <w:rFonts w:ascii="Times New Roman" w:hAnsi="Times New Roman" w:cs="Times New Roman"/>
                <w:iCs/>
                <w:sz w:val="20"/>
                <w:szCs w:val="20"/>
              </w:rPr>
            </w:pPr>
          </w:p>
        </w:tc>
        <w:tc>
          <w:tcPr>
            <w:tcW w:w="992" w:type="dxa"/>
            <w:shd w:val="clear" w:color="auto" w:fill="auto"/>
          </w:tcPr>
          <w:p w:rsidR="000749E3" w:rsidRPr="00433FBA" w:rsidRDefault="000749E3" w:rsidP="00433FBA">
            <w:pPr>
              <w:jc w:val="center"/>
              <w:rPr>
                <w:rFonts w:ascii="Times New Roman" w:hAnsi="Times New Roman" w:cs="Times New Roman"/>
                <w:iCs/>
                <w:sz w:val="24"/>
                <w:szCs w:val="24"/>
              </w:rPr>
            </w:pPr>
            <w:r w:rsidRPr="00433FBA">
              <w:rPr>
                <w:rFonts w:ascii="Times New Roman" w:hAnsi="Times New Roman" w:cs="Times New Roman"/>
                <w:iCs/>
                <w:sz w:val="24"/>
                <w:szCs w:val="24"/>
              </w:rPr>
              <w:t>2</w:t>
            </w:r>
          </w:p>
        </w:tc>
        <w:tc>
          <w:tcPr>
            <w:tcW w:w="993" w:type="dxa"/>
            <w:vMerge/>
            <w:shd w:val="clear" w:color="auto" w:fill="FFFFFF" w:themeFill="background1"/>
          </w:tcPr>
          <w:p w:rsidR="000749E3" w:rsidRPr="00433FBA" w:rsidRDefault="000749E3" w:rsidP="00433FBA">
            <w:pPr>
              <w:jc w:val="center"/>
              <w:rPr>
                <w:rFonts w:ascii="Times New Roman" w:hAnsi="Times New Roman" w:cs="Times New Roman"/>
                <w:bCs/>
                <w:iCs/>
                <w:sz w:val="24"/>
                <w:szCs w:val="24"/>
              </w:rPr>
            </w:pPr>
          </w:p>
        </w:tc>
      </w:tr>
      <w:tr w:rsidR="00E90667" w:rsidRPr="00433FBA" w:rsidTr="00E90667">
        <w:trPr>
          <w:trHeight w:val="300"/>
        </w:trPr>
        <w:tc>
          <w:tcPr>
            <w:tcW w:w="2660" w:type="dxa"/>
            <w:shd w:val="clear" w:color="auto" w:fill="auto"/>
          </w:tcPr>
          <w:p w:rsidR="00E90667" w:rsidRPr="00433FBA" w:rsidRDefault="00E90667" w:rsidP="00E90667">
            <w:pPr>
              <w:rPr>
                <w:rFonts w:ascii="Times New Roman" w:hAnsi="Times New Roman" w:cs="Times New Roman"/>
                <w:sz w:val="24"/>
                <w:szCs w:val="24"/>
              </w:rPr>
            </w:pPr>
          </w:p>
        </w:tc>
        <w:tc>
          <w:tcPr>
            <w:tcW w:w="709" w:type="dxa"/>
          </w:tcPr>
          <w:p w:rsidR="00E90667" w:rsidRPr="00433FBA" w:rsidRDefault="00E90667" w:rsidP="00E90667">
            <w:pPr>
              <w:pStyle w:val="a8"/>
              <w:numPr>
                <w:ilvl w:val="0"/>
                <w:numId w:val="21"/>
              </w:numPr>
              <w:ind w:left="0" w:firstLine="0"/>
              <w:rPr>
                <w:rFonts w:ascii="Times New Roman" w:hAnsi="Times New Roman" w:cs="Times New Roman"/>
                <w:snapToGrid w:val="0"/>
                <w:sz w:val="24"/>
                <w:szCs w:val="24"/>
              </w:rPr>
            </w:pPr>
          </w:p>
        </w:tc>
        <w:tc>
          <w:tcPr>
            <w:tcW w:w="7087" w:type="dxa"/>
            <w:shd w:val="clear" w:color="auto" w:fill="auto"/>
          </w:tcPr>
          <w:p w:rsidR="00E90667" w:rsidRPr="00433FBA" w:rsidRDefault="00E90667" w:rsidP="00E90667">
            <w:pPr>
              <w:ind w:left="43"/>
              <w:rPr>
                <w:rFonts w:ascii="Times New Roman" w:hAnsi="Times New Roman" w:cs="Times New Roman"/>
                <w:sz w:val="24"/>
                <w:szCs w:val="24"/>
              </w:rPr>
            </w:pPr>
            <w:r>
              <w:rPr>
                <w:rFonts w:ascii="Times New Roman" w:hAnsi="Times New Roman" w:cs="Times New Roman"/>
                <w:sz w:val="24"/>
                <w:szCs w:val="24"/>
              </w:rPr>
              <w:t>Итоговое занятие</w:t>
            </w:r>
          </w:p>
        </w:tc>
        <w:tc>
          <w:tcPr>
            <w:tcW w:w="2976" w:type="dxa"/>
            <w:vAlign w:val="center"/>
          </w:tcPr>
          <w:p w:rsidR="00E90667" w:rsidRPr="00433FBA" w:rsidRDefault="00E90667" w:rsidP="00E90667">
            <w:pPr>
              <w:jc w:val="center"/>
              <w:rPr>
                <w:rFonts w:ascii="Times New Roman" w:hAnsi="Times New Roman" w:cs="Times New Roman"/>
                <w:iCs/>
                <w:sz w:val="20"/>
                <w:szCs w:val="20"/>
              </w:rPr>
            </w:pPr>
          </w:p>
        </w:tc>
        <w:tc>
          <w:tcPr>
            <w:tcW w:w="992" w:type="dxa"/>
            <w:shd w:val="clear" w:color="auto" w:fill="auto"/>
            <w:vAlign w:val="center"/>
          </w:tcPr>
          <w:p w:rsidR="00E90667" w:rsidRPr="00433FBA" w:rsidRDefault="00E90667" w:rsidP="00E90667">
            <w:pPr>
              <w:jc w:val="center"/>
              <w:rPr>
                <w:rFonts w:ascii="Times New Roman" w:hAnsi="Times New Roman" w:cs="Times New Roman"/>
                <w:iCs/>
                <w:sz w:val="24"/>
                <w:szCs w:val="24"/>
              </w:rPr>
            </w:pPr>
            <w:r>
              <w:rPr>
                <w:rFonts w:ascii="Times New Roman" w:hAnsi="Times New Roman" w:cs="Times New Roman"/>
                <w:iCs/>
                <w:sz w:val="24"/>
                <w:szCs w:val="24"/>
              </w:rPr>
              <w:t>1</w:t>
            </w:r>
          </w:p>
        </w:tc>
        <w:tc>
          <w:tcPr>
            <w:tcW w:w="993" w:type="dxa"/>
            <w:shd w:val="clear" w:color="auto" w:fill="FFFFFF" w:themeFill="background1"/>
          </w:tcPr>
          <w:p w:rsidR="00E90667" w:rsidRPr="00433FBA" w:rsidRDefault="00E90667" w:rsidP="00E90667">
            <w:pPr>
              <w:jc w:val="center"/>
              <w:rPr>
                <w:rFonts w:ascii="Times New Roman" w:hAnsi="Times New Roman" w:cs="Times New Roman"/>
                <w:bCs/>
                <w:iCs/>
                <w:sz w:val="24"/>
                <w:szCs w:val="24"/>
              </w:rPr>
            </w:pPr>
          </w:p>
        </w:tc>
      </w:tr>
      <w:tr w:rsidR="00E90667" w:rsidRPr="00433FBA" w:rsidTr="00433FBA">
        <w:trPr>
          <w:trHeight w:val="692"/>
        </w:trPr>
        <w:tc>
          <w:tcPr>
            <w:tcW w:w="10456" w:type="dxa"/>
            <w:gridSpan w:val="3"/>
            <w:vAlign w:val="center"/>
          </w:tcPr>
          <w:p w:rsidR="00E60C53" w:rsidRDefault="00E90667" w:rsidP="00E60C53">
            <w:pPr>
              <w:pStyle w:val="1"/>
            </w:pPr>
            <w:r w:rsidRPr="00433FBA">
              <w:rPr>
                <w:b w:val="0"/>
                <w:bCs w:val="0"/>
              </w:rPr>
              <w:t xml:space="preserve">Самостоятельная работа при изучении раздела </w:t>
            </w:r>
            <w:r w:rsidR="00E60C53">
              <w:t xml:space="preserve">«ПМ.03 </w:t>
            </w:r>
            <w:r w:rsidR="00E60C53">
              <w:rPr>
                <w:color w:val="000000"/>
                <w:lang w:eastAsia="en-US"/>
              </w:rPr>
              <w:t>Ведение технического обслуживания, эксплуатации и ремонта контрольно-измерительных приборов и электрических схем систем автоматики</w:t>
            </w:r>
            <w:r w:rsidR="00E60C53">
              <w:t>»</w:t>
            </w:r>
          </w:p>
          <w:p w:rsidR="00E90667" w:rsidRPr="00433FBA" w:rsidRDefault="00E90667" w:rsidP="00E90667">
            <w:pPr>
              <w:rPr>
                <w:rFonts w:ascii="Times New Roman" w:hAnsi="Times New Roman" w:cs="Times New Roman"/>
                <w:sz w:val="24"/>
                <w:szCs w:val="24"/>
              </w:rPr>
            </w:pPr>
            <w:r w:rsidRPr="00433FBA">
              <w:rPr>
                <w:rFonts w:ascii="Times New Roman" w:hAnsi="Times New Roman" w:cs="Times New Roman"/>
                <w:sz w:val="24"/>
                <w:szCs w:val="24"/>
              </w:rPr>
              <w:t>Систематическая проработка конспектов занятий, учебной и специальной технической литературы (по вопросам к параграфам, главам учебных пособий, составленным преподавателем).</w:t>
            </w:r>
          </w:p>
          <w:p w:rsidR="00E90667" w:rsidRPr="00433FBA" w:rsidRDefault="00E90667" w:rsidP="00E90667">
            <w:pPr>
              <w:rPr>
                <w:rFonts w:ascii="Times New Roman" w:hAnsi="Times New Roman" w:cs="Times New Roman"/>
                <w:sz w:val="24"/>
                <w:szCs w:val="24"/>
              </w:rPr>
            </w:pPr>
            <w:r w:rsidRPr="00433FBA">
              <w:rPr>
                <w:rFonts w:ascii="Times New Roman" w:hAnsi="Times New Roman" w:cs="Times New Roman"/>
                <w:sz w:val="24"/>
                <w:szCs w:val="24"/>
              </w:rPr>
              <w:t>Подготовка к лабораторным и практическим работам с использованием методических рекомендаций преподавателя, оформление лабораторно-практических  работ, отчетов и подготовка к их защите.</w:t>
            </w:r>
          </w:p>
          <w:p w:rsidR="00E90667" w:rsidRPr="00433FBA" w:rsidRDefault="00E90667" w:rsidP="00E90667">
            <w:pPr>
              <w:rPr>
                <w:rFonts w:ascii="Times New Roman" w:hAnsi="Times New Roman" w:cs="Times New Roman"/>
                <w:sz w:val="24"/>
                <w:szCs w:val="24"/>
              </w:rPr>
            </w:pPr>
            <w:r w:rsidRPr="00433FBA">
              <w:rPr>
                <w:rFonts w:ascii="Times New Roman" w:hAnsi="Times New Roman" w:cs="Times New Roman"/>
                <w:sz w:val="24"/>
                <w:szCs w:val="24"/>
              </w:rPr>
              <w:t xml:space="preserve">Подготовка докладов и рефератов по анализу </w:t>
            </w:r>
            <w:proofErr w:type="spellStart"/>
            <w:r w:rsidRPr="00433FBA">
              <w:rPr>
                <w:rFonts w:ascii="Times New Roman" w:hAnsi="Times New Roman" w:cs="Times New Roman"/>
                <w:sz w:val="24"/>
                <w:szCs w:val="24"/>
              </w:rPr>
              <w:t>мехатронных</w:t>
            </w:r>
            <w:proofErr w:type="spellEnd"/>
            <w:r w:rsidRPr="00433FBA">
              <w:rPr>
                <w:rFonts w:ascii="Times New Roman" w:hAnsi="Times New Roman" w:cs="Times New Roman"/>
                <w:sz w:val="24"/>
                <w:szCs w:val="24"/>
              </w:rPr>
              <w:t xml:space="preserve"> систем, применению автоматизированных электроприводов и устройств числового программного управления</w:t>
            </w:r>
          </w:p>
          <w:p w:rsidR="00E90667" w:rsidRPr="00433FBA" w:rsidRDefault="00E90667" w:rsidP="00E90667">
            <w:pPr>
              <w:rPr>
                <w:rFonts w:ascii="Times New Roman" w:hAnsi="Times New Roman" w:cs="Times New Roman"/>
                <w:sz w:val="24"/>
                <w:szCs w:val="24"/>
              </w:rPr>
            </w:pPr>
            <w:r w:rsidRPr="00433FBA">
              <w:rPr>
                <w:rFonts w:ascii="Times New Roman" w:hAnsi="Times New Roman" w:cs="Times New Roman"/>
                <w:sz w:val="24"/>
                <w:szCs w:val="24"/>
              </w:rPr>
              <w:t>Самостоятельное изучение правил выполнения функциональных схем автоматизации и электрических схем сигнализации, блокировки и защиты и технологической документации по ГОСТу.</w:t>
            </w:r>
          </w:p>
          <w:p w:rsidR="00E90667" w:rsidRPr="00433FBA" w:rsidRDefault="00E90667" w:rsidP="00E90667">
            <w:pPr>
              <w:rPr>
                <w:rFonts w:ascii="Times New Roman" w:hAnsi="Times New Roman" w:cs="Times New Roman"/>
                <w:sz w:val="24"/>
                <w:szCs w:val="24"/>
              </w:rPr>
            </w:pPr>
            <w:r w:rsidRPr="00433FBA">
              <w:rPr>
                <w:rFonts w:ascii="Times New Roman" w:hAnsi="Times New Roman" w:cs="Times New Roman"/>
                <w:sz w:val="24"/>
                <w:szCs w:val="24"/>
              </w:rPr>
              <w:t xml:space="preserve">Работа с интернет – ресурсами, программными средствами автоматизации </w:t>
            </w:r>
            <w:proofErr w:type="spellStart"/>
            <w:r w:rsidRPr="00433FBA">
              <w:rPr>
                <w:rFonts w:ascii="Times New Roman" w:hAnsi="Times New Roman" w:cs="Times New Roman"/>
                <w:sz w:val="24"/>
                <w:szCs w:val="24"/>
              </w:rPr>
              <w:t>инженерно</w:t>
            </w:r>
            <w:proofErr w:type="spellEnd"/>
            <w:r w:rsidRPr="00433FBA">
              <w:rPr>
                <w:rFonts w:ascii="Times New Roman" w:hAnsi="Times New Roman" w:cs="Times New Roman"/>
                <w:sz w:val="24"/>
                <w:szCs w:val="24"/>
              </w:rPr>
              <w:t xml:space="preserve"> графических работ</w:t>
            </w:r>
          </w:p>
          <w:p w:rsidR="00E90667" w:rsidRPr="00433FBA" w:rsidRDefault="00E90667" w:rsidP="00E90667">
            <w:pPr>
              <w:rPr>
                <w:rFonts w:ascii="Times New Roman" w:hAnsi="Times New Roman" w:cs="Times New Roman"/>
                <w:sz w:val="24"/>
                <w:szCs w:val="24"/>
              </w:rPr>
            </w:pPr>
            <w:r w:rsidRPr="00433FBA">
              <w:rPr>
                <w:rFonts w:ascii="Times New Roman" w:hAnsi="Times New Roman" w:cs="Times New Roman"/>
                <w:sz w:val="24"/>
                <w:szCs w:val="24"/>
              </w:rPr>
              <w:t xml:space="preserve">Изучение современных технологий изготовления комплектующих блоков и узлов электрооборудования, применение новых материалов и новых технологий изготовления электронных блоков </w:t>
            </w:r>
            <w:proofErr w:type="spellStart"/>
            <w:r w:rsidRPr="00433FBA">
              <w:rPr>
                <w:rFonts w:ascii="Times New Roman" w:hAnsi="Times New Roman" w:cs="Times New Roman"/>
                <w:sz w:val="24"/>
                <w:szCs w:val="24"/>
              </w:rPr>
              <w:t>мехатронных</w:t>
            </w:r>
            <w:proofErr w:type="spellEnd"/>
            <w:r w:rsidRPr="00433FBA">
              <w:rPr>
                <w:rFonts w:ascii="Times New Roman" w:hAnsi="Times New Roman" w:cs="Times New Roman"/>
                <w:sz w:val="24"/>
                <w:szCs w:val="24"/>
              </w:rPr>
              <w:t xml:space="preserve"> систем</w:t>
            </w:r>
          </w:p>
        </w:tc>
        <w:tc>
          <w:tcPr>
            <w:tcW w:w="2976" w:type="dxa"/>
            <w:vMerge w:val="restart"/>
            <w:shd w:val="clear" w:color="auto" w:fill="auto"/>
          </w:tcPr>
          <w:p w:rsidR="00E90667" w:rsidRPr="00433FBA" w:rsidRDefault="00E90667" w:rsidP="00E90667">
            <w:pPr>
              <w:jc w:val="center"/>
              <w:rPr>
                <w:rFonts w:ascii="Times New Roman" w:hAnsi="Times New Roman" w:cs="Times New Roman"/>
                <w:bCs/>
                <w:iCs/>
                <w:sz w:val="20"/>
                <w:szCs w:val="20"/>
              </w:rPr>
            </w:pPr>
          </w:p>
        </w:tc>
        <w:tc>
          <w:tcPr>
            <w:tcW w:w="992" w:type="dxa"/>
            <w:vMerge w:val="restart"/>
            <w:shd w:val="clear" w:color="auto" w:fill="FFFFFF" w:themeFill="background1"/>
          </w:tcPr>
          <w:p w:rsidR="00E90667" w:rsidRPr="00433FBA" w:rsidRDefault="00E60C53" w:rsidP="00E90667">
            <w:pPr>
              <w:jc w:val="center"/>
              <w:rPr>
                <w:rFonts w:ascii="Times New Roman" w:hAnsi="Times New Roman" w:cs="Times New Roman"/>
                <w:bCs/>
                <w:iCs/>
                <w:sz w:val="24"/>
                <w:szCs w:val="24"/>
              </w:rPr>
            </w:pPr>
            <w:r>
              <w:rPr>
                <w:rFonts w:ascii="Times New Roman" w:hAnsi="Times New Roman" w:cs="Times New Roman"/>
                <w:bCs/>
                <w:iCs/>
                <w:sz w:val="24"/>
                <w:szCs w:val="24"/>
              </w:rPr>
              <w:t>28</w:t>
            </w:r>
          </w:p>
        </w:tc>
        <w:tc>
          <w:tcPr>
            <w:tcW w:w="993" w:type="dxa"/>
            <w:shd w:val="clear" w:color="auto" w:fill="FFFFFF" w:themeFill="background1"/>
          </w:tcPr>
          <w:p w:rsidR="00E90667" w:rsidRPr="00433FBA" w:rsidRDefault="00E90667" w:rsidP="00E90667">
            <w:pPr>
              <w:jc w:val="center"/>
              <w:rPr>
                <w:rFonts w:ascii="Times New Roman" w:hAnsi="Times New Roman" w:cs="Times New Roman"/>
                <w:bCs/>
                <w:iCs/>
                <w:sz w:val="24"/>
                <w:szCs w:val="24"/>
              </w:rPr>
            </w:pPr>
          </w:p>
        </w:tc>
      </w:tr>
      <w:tr w:rsidR="00E90667" w:rsidRPr="00433FBA" w:rsidTr="00433FBA">
        <w:trPr>
          <w:trHeight w:val="1267"/>
        </w:trPr>
        <w:tc>
          <w:tcPr>
            <w:tcW w:w="10456" w:type="dxa"/>
            <w:gridSpan w:val="3"/>
            <w:vAlign w:val="center"/>
          </w:tcPr>
          <w:p w:rsidR="00E90667" w:rsidRPr="00433FBA" w:rsidRDefault="00E90667" w:rsidP="00E90667">
            <w:pPr>
              <w:rPr>
                <w:rFonts w:ascii="Times New Roman" w:hAnsi="Times New Roman" w:cs="Times New Roman"/>
                <w:b/>
                <w:sz w:val="24"/>
                <w:szCs w:val="24"/>
              </w:rPr>
            </w:pPr>
            <w:r w:rsidRPr="00433FBA">
              <w:rPr>
                <w:rFonts w:ascii="Times New Roman" w:eastAsia="Calibri" w:hAnsi="Times New Roman" w:cs="Times New Roman"/>
                <w:b/>
                <w:bCs/>
                <w:sz w:val="24"/>
                <w:szCs w:val="24"/>
              </w:rPr>
              <w:t>Примерная тематика внеаудиторной самостоятельной работы:</w:t>
            </w:r>
          </w:p>
          <w:p w:rsidR="00E90667" w:rsidRPr="00433FBA" w:rsidRDefault="00E90667" w:rsidP="00E90667">
            <w:pPr>
              <w:numPr>
                <w:ilvl w:val="0"/>
                <w:numId w:val="22"/>
              </w:numPr>
              <w:rPr>
                <w:rFonts w:ascii="Times New Roman" w:hAnsi="Times New Roman" w:cs="Times New Roman"/>
                <w:bCs/>
                <w:sz w:val="24"/>
                <w:szCs w:val="24"/>
              </w:rPr>
            </w:pPr>
            <w:r w:rsidRPr="00433FBA">
              <w:rPr>
                <w:rFonts w:ascii="Times New Roman" w:hAnsi="Times New Roman" w:cs="Times New Roman"/>
                <w:sz w:val="24"/>
                <w:szCs w:val="24"/>
              </w:rPr>
              <w:t>Разработка алгоритмов проверки электрических и электронных схем.</w:t>
            </w:r>
          </w:p>
          <w:p w:rsidR="00E90667" w:rsidRPr="00433FBA" w:rsidRDefault="00E90667" w:rsidP="00E90667">
            <w:pPr>
              <w:numPr>
                <w:ilvl w:val="0"/>
                <w:numId w:val="22"/>
              </w:numPr>
              <w:rPr>
                <w:rFonts w:ascii="Times New Roman" w:hAnsi="Times New Roman" w:cs="Times New Roman"/>
                <w:bCs/>
                <w:sz w:val="24"/>
                <w:szCs w:val="24"/>
              </w:rPr>
            </w:pPr>
            <w:r w:rsidRPr="00433FBA">
              <w:rPr>
                <w:rFonts w:ascii="Times New Roman" w:hAnsi="Times New Roman" w:cs="Times New Roman"/>
                <w:bCs/>
                <w:sz w:val="24"/>
                <w:szCs w:val="24"/>
              </w:rPr>
              <w:t>Разработка схем систем автоматического управления с применением логических элементов и устройств вычислительной техники.</w:t>
            </w:r>
          </w:p>
          <w:p w:rsidR="00E90667" w:rsidRPr="00433FBA" w:rsidRDefault="00E90667" w:rsidP="00E90667">
            <w:pPr>
              <w:numPr>
                <w:ilvl w:val="0"/>
                <w:numId w:val="22"/>
              </w:numPr>
              <w:rPr>
                <w:rFonts w:ascii="Times New Roman" w:hAnsi="Times New Roman" w:cs="Times New Roman"/>
                <w:bCs/>
                <w:sz w:val="24"/>
                <w:szCs w:val="24"/>
              </w:rPr>
            </w:pPr>
            <w:r w:rsidRPr="00433FBA">
              <w:rPr>
                <w:rFonts w:ascii="Times New Roman" w:hAnsi="Times New Roman" w:cs="Times New Roman"/>
                <w:bCs/>
                <w:sz w:val="24"/>
                <w:szCs w:val="24"/>
              </w:rPr>
              <w:t xml:space="preserve"> Изучение  работы отдельных типов УЧПУ</w:t>
            </w:r>
          </w:p>
          <w:p w:rsidR="00E90667" w:rsidRPr="00433FBA" w:rsidRDefault="00E90667" w:rsidP="00E90667">
            <w:pPr>
              <w:numPr>
                <w:ilvl w:val="0"/>
                <w:numId w:val="22"/>
              </w:numPr>
              <w:rPr>
                <w:rFonts w:ascii="Times New Roman" w:hAnsi="Times New Roman" w:cs="Times New Roman"/>
                <w:bCs/>
                <w:sz w:val="24"/>
                <w:szCs w:val="24"/>
              </w:rPr>
            </w:pPr>
            <w:r w:rsidRPr="00433FBA">
              <w:rPr>
                <w:rFonts w:ascii="Times New Roman" w:hAnsi="Times New Roman" w:cs="Times New Roman"/>
                <w:bCs/>
                <w:sz w:val="24"/>
                <w:szCs w:val="24"/>
              </w:rPr>
              <w:lastRenderedPageBreak/>
              <w:t>Оформление практических работ с использованием компьютерных технологий</w:t>
            </w:r>
          </w:p>
          <w:p w:rsidR="00E90667" w:rsidRPr="00433FBA" w:rsidRDefault="00E90667" w:rsidP="00E90667">
            <w:pPr>
              <w:numPr>
                <w:ilvl w:val="0"/>
                <w:numId w:val="22"/>
              </w:numPr>
              <w:rPr>
                <w:rFonts w:ascii="Times New Roman" w:hAnsi="Times New Roman" w:cs="Times New Roman"/>
                <w:bCs/>
                <w:sz w:val="24"/>
                <w:szCs w:val="24"/>
              </w:rPr>
            </w:pPr>
            <w:r w:rsidRPr="00433FBA">
              <w:rPr>
                <w:rFonts w:ascii="Times New Roman" w:hAnsi="Times New Roman" w:cs="Times New Roman"/>
                <w:sz w:val="24"/>
                <w:szCs w:val="24"/>
              </w:rPr>
              <w:t>Логико-графический анализ электрических и электронных схем.</w:t>
            </w:r>
          </w:p>
          <w:p w:rsidR="00E90667" w:rsidRPr="00433FBA" w:rsidRDefault="00E90667" w:rsidP="00E90667">
            <w:pPr>
              <w:numPr>
                <w:ilvl w:val="0"/>
                <w:numId w:val="22"/>
              </w:numPr>
              <w:rPr>
                <w:rFonts w:ascii="Times New Roman" w:hAnsi="Times New Roman" w:cs="Times New Roman"/>
                <w:bCs/>
                <w:sz w:val="24"/>
                <w:szCs w:val="24"/>
              </w:rPr>
            </w:pPr>
            <w:r w:rsidRPr="00433FBA">
              <w:rPr>
                <w:rFonts w:ascii="Times New Roman" w:hAnsi="Times New Roman" w:cs="Times New Roman"/>
                <w:sz w:val="24"/>
                <w:szCs w:val="24"/>
              </w:rPr>
              <w:t>Логико-графический анализ</w:t>
            </w:r>
            <w:r w:rsidRPr="00433FBA">
              <w:rPr>
                <w:rFonts w:ascii="Times New Roman" w:hAnsi="Times New Roman" w:cs="Times New Roman"/>
                <w:bCs/>
                <w:sz w:val="24"/>
                <w:szCs w:val="24"/>
              </w:rPr>
              <w:t xml:space="preserve"> отдельных типов УЧПУ</w:t>
            </w:r>
          </w:p>
          <w:p w:rsidR="00E90667" w:rsidRPr="00433FBA" w:rsidRDefault="00E90667" w:rsidP="00E90667">
            <w:pPr>
              <w:rPr>
                <w:rFonts w:ascii="Times New Roman" w:hAnsi="Times New Roman" w:cs="Times New Roman"/>
                <w:bCs/>
                <w:sz w:val="24"/>
                <w:szCs w:val="24"/>
              </w:rPr>
            </w:pPr>
          </w:p>
          <w:p w:rsidR="00E90667" w:rsidRPr="00433FBA" w:rsidRDefault="00E90667" w:rsidP="00E90667">
            <w:pPr>
              <w:rPr>
                <w:rFonts w:ascii="Times New Roman" w:hAnsi="Times New Roman" w:cs="Times New Roman"/>
                <w:b/>
                <w:bCs/>
                <w:sz w:val="24"/>
                <w:szCs w:val="24"/>
              </w:rPr>
            </w:pPr>
          </w:p>
        </w:tc>
        <w:tc>
          <w:tcPr>
            <w:tcW w:w="2976" w:type="dxa"/>
            <w:vMerge/>
            <w:shd w:val="clear" w:color="auto" w:fill="auto"/>
          </w:tcPr>
          <w:p w:rsidR="00E90667" w:rsidRPr="00433FBA" w:rsidRDefault="00E90667" w:rsidP="00E90667">
            <w:pPr>
              <w:jc w:val="center"/>
              <w:rPr>
                <w:rFonts w:ascii="Times New Roman" w:hAnsi="Times New Roman" w:cs="Times New Roman"/>
                <w:b/>
                <w:bCs/>
                <w:iCs/>
                <w:sz w:val="20"/>
                <w:szCs w:val="20"/>
              </w:rPr>
            </w:pPr>
          </w:p>
        </w:tc>
        <w:tc>
          <w:tcPr>
            <w:tcW w:w="992" w:type="dxa"/>
            <w:vMerge/>
            <w:shd w:val="clear" w:color="auto" w:fill="DDD9C3"/>
          </w:tcPr>
          <w:p w:rsidR="00E90667" w:rsidRPr="00433FBA" w:rsidRDefault="00E90667" w:rsidP="00E90667">
            <w:pPr>
              <w:jc w:val="center"/>
              <w:rPr>
                <w:rFonts w:ascii="Times New Roman" w:hAnsi="Times New Roman" w:cs="Times New Roman"/>
                <w:bCs/>
                <w:iCs/>
                <w:sz w:val="24"/>
                <w:szCs w:val="24"/>
              </w:rPr>
            </w:pPr>
          </w:p>
        </w:tc>
        <w:tc>
          <w:tcPr>
            <w:tcW w:w="993" w:type="dxa"/>
            <w:shd w:val="clear" w:color="auto" w:fill="FFFFFF" w:themeFill="background1"/>
          </w:tcPr>
          <w:p w:rsidR="00E90667" w:rsidRPr="00433FBA" w:rsidRDefault="00E90667" w:rsidP="00E90667">
            <w:pPr>
              <w:jc w:val="center"/>
              <w:rPr>
                <w:rFonts w:ascii="Times New Roman" w:hAnsi="Times New Roman" w:cs="Times New Roman"/>
                <w:b/>
                <w:bCs/>
                <w:iCs/>
                <w:sz w:val="24"/>
                <w:szCs w:val="24"/>
              </w:rPr>
            </w:pPr>
          </w:p>
        </w:tc>
      </w:tr>
    </w:tbl>
    <w:p w:rsidR="00433FBA" w:rsidRDefault="00433FBA"/>
    <w:p w:rsidR="00433FBA" w:rsidRDefault="00433FBA"/>
    <w:p w:rsidR="006A6E0E" w:rsidRPr="006A6E0E" w:rsidRDefault="006A6E0E" w:rsidP="006A6E0E">
      <w:pPr>
        <w:spacing w:after="200" w:line="276" w:lineRule="auto"/>
        <w:rPr>
          <w:rFonts w:ascii="Times New Roman" w:eastAsia="Times New Roman" w:hAnsi="Times New Roman" w:cs="Times New Roman"/>
          <w:sz w:val="24"/>
          <w:szCs w:val="24"/>
        </w:rPr>
      </w:pPr>
    </w:p>
    <w:p w:rsidR="006B37DA" w:rsidRPr="00E60C53" w:rsidRDefault="006B37DA" w:rsidP="00E60C53">
      <w:pPr>
        <w:pStyle w:val="111"/>
        <w:rPr>
          <w:rFonts w:ascii="Times New Roman" w:hAnsi="Times New Roman"/>
          <w:color w:val="auto"/>
        </w:rPr>
        <w:sectPr w:rsidR="006B37DA" w:rsidRPr="00E60C53" w:rsidSect="006B37DA">
          <w:pgSz w:w="16838" w:h="11906" w:orient="landscape"/>
          <w:pgMar w:top="1701" w:right="1134" w:bottom="851" w:left="1134" w:header="709" w:footer="709" w:gutter="0"/>
          <w:cols w:space="708"/>
          <w:docGrid w:linePitch="360"/>
        </w:sectPr>
      </w:pPr>
    </w:p>
    <w:p w:rsidR="002973AC" w:rsidRDefault="002973AC" w:rsidP="002973AC">
      <w:pPr>
        <w:pStyle w:val="111"/>
        <w:jc w:val="both"/>
        <w:rPr>
          <w:rFonts w:ascii="Times New Roman" w:hAnsi="Times New Roman"/>
        </w:rPr>
      </w:pPr>
    </w:p>
    <w:p w:rsidR="002973AC" w:rsidRDefault="008F1E14" w:rsidP="002973AC">
      <w:pPr>
        <w:pStyle w:val="15"/>
        <w:rPr>
          <w:rFonts w:ascii="Times New Roman" w:hAnsi="Times New Roman"/>
        </w:rPr>
      </w:pPr>
      <w:r>
        <w:rPr>
          <w:rFonts w:ascii="Times New Roman" w:hAnsi="Times New Roman"/>
          <w:lang w:val="ru-RU"/>
        </w:rPr>
        <w:t>3</w:t>
      </w:r>
      <w:r w:rsidR="002973AC">
        <w:rPr>
          <w:rFonts w:ascii="Times New Roman" w:hAnsi="Times New Roman"/>
        </w:rPr>
        <w:t>. Условия реализации профессионального модуля</w:t>
      </w:r>
    </w:p>
    <w:p w:rsidR="002973AC" w:rsidRDefault="002973AC" w:rsidP="002973AC">
      <w:pPr>
        <w:pStyle w:val="111"/>
        <w:rPr>
          <w:rFonts w:ascii="Times New Roman" w:hAnsi="Times New Roman"/>
          <w:color w:val="auto"/>
        </w:rPr>
      </w:pPr>
      <w:r w:rsidRPr="004F75A0">
        <w:rPr>
          <w:rFonts w:ascii="Times New Roman" w:hAnsi="Times New Roman"/>
          <w:color w:val="auto"/>
        </w:rPr>
        <w:t>3.1. Материально-техническое обеспечение</w:t>
      </w:r>
    </w:p>
    <w:p w:rsidR="00AC29A9" w:rsidRPr="00AC29A9" w:rsidRDefault="00AC29A9" w:rsidP="00AC29A9">
      <w:pPr>
        <w:spacing w:after="120"/>
        <w:ind w:firstLine="720"/>
        <w:contextualSpacing/>
        <w:jc w:val="both"/>
        <w:rPr>
          <w:rFonts w:ascii="Times New Roman" w:eastAsia="Times New Roman" w:hAnsi="Times New Roman" w:cs="Times New Roman"/>
          <w:sz w:val="28"/>
          <w:szCs w:val="28"/>
        </w:rPr>
      </w:pPr>
      <w:r w:rsidRPr="00AC29A9">
        <w:rPr>
          <w:rFonts w:ascii="Times New Roman" w:eastAsia="Times New Roman" w:hAnsi="Times New Roman" w:cs="Times New Roman"/>
          <w:sz w:val="28"/>
          <w:szCs w:val="28"/>
        </w:rPr>
        <w:t>Реализация программы модуля предполагает наличие лабораторий: «Типовых элементов, устройств систем автоматического управления и средств измерений», «Монтажа, наладки, ремонта и эксплуатации систем автоматического управления», «Технических средств обучения».</w:t>
      </w:r>
    </w:p>
    <w:p w:rsidR="00AC29A9" w:rsidRPr="00AC29A9" w:rsidRDefault="00AC29A9" w:rsidP="00AC29A9">
      <w:pPr>
        <w:spacing w:after="120"/>
        <w:ind w:firstLine="720"/>
        <w:jc w:val="both"/>
        <w:rPr>
          <w:rFonts w:ascii="Times New Roman" w:eastAsia="Times New Roman" w:hAnsi="Times New Roman" w:cs="Times New Roman"/>
          <w:sz w:val="28"/>
          <w:szCs w:val="28"/>
          <w:lang w:val="x-none" w:eastAsia="x-none"/>
        </w:rPr>
      </w:pPr>
      <w:r w:rsidRPr="00AC29A9">
        <w:rPr>
          <w:rFonts w:ascii="Times New Roman" w:eastAsia="Times New Roman" w:hAnsi="Times New Roman" w:cs="Times New Roman"/>
          <w:sz w:val="28"/>
          <w:szCs w:val="28"/>
          <w:lang w:val="x-none" w:eastAsia="x-none"/>
        </w:rPr>
        <w:t>Оборудование учебной лаборатории «Типовых элементов, устройств систем автоматического управления и средств измерений»: комплекты инструментов, оборудования, инструкционные карты, рекомендации по выполнению лабораторных и практических работ, рабочие столы монтажника с образцовым оборудованием, технические средства измерения, элементы автоматики контактные и бесконтактные.</w:t>
      </w:r>
    </w:p>
    <w:p w:rsidR="00AC29A9" w:rsidRPr="00AC29A9" w:rsidRDefault="00AC29A9" w:rsidP="00AC29A9">
      <w:pPr>
        <w:spacing w:after="120"/>
        <w:ind w:firstLine="720"/>
        <w:jc w:val="both"/>
        <w:rPr>
          <w:rFonts w:ascii="Times New Roman" w:eastAsia="Times New Roman" w:hAnsi="Times New Roman" w:cs="Times New Roman"/>
          <w:sz w:val="28"/>
          <w:szCs w:val="28"/>
          <w:lang w:val="x-none" w:eastAsia="x-none"/>
        </w:rPr>
      </w:pPr>
      <w:r w:rsidRPr="00AC29A9">
        <w:rPr>
          <w:rFonts w:ascii="Times New Roman" w:eastAsia="Times New Roman" w:hAnsi="Times New Roman" w:cs="Times New Roman"/>
          <w:sz w:val="28"/>
          <w:szCs w:val="28"/>
          <w:lang w:val="x-none" w:eastAsia="x-none"/>
        </w:rPr>
        <w:t>Реализация программы модуля предполагает обязательную учебную и производственную (по профилю специальности) практику.</w:t>
      </w:r>
    </w:p>
    <w:p w:rsidR="00AC29A9" w:rsidRPr="00AC29A9" w:rsidRDefault="00AC29A9" w:rsidP="00AC29A9">
      <w:pPr>
        <w:spacing w:after="120"/>
        <w:ind w:firstLine="720"/>
        <w:jc w:val="both"/>
        <w:rPr>
          <w:rFonts w:ascii="Times New Roman" w:eastAsia="Times New Roman" w:hAnsi="Times New Roman" w:cs="Times New Roman"/>
          <w:sz w:val="28"/>
          <w:szCs w:val="28"/>
          <w:lang w:eastAsia="x-none"/>
        </w:rPr>
      </w:pPr>
      <w:r w:rsidRPr="00AC29A9">
        <w:rPr>
          <w:rFonts w:ascii="Times New Roman" w:eastAsia="Times New Roman" w:hAnsi="Times New Roman" w:cs="Times New Roman"/>
          <w:sz w:val="28"/>
          <w:szCs w:val="28"/>
          <w:lang w:val="x-none" w:eastAsia="x-none"/>
        </w:rPr>
        <w:t>Оборудование и технологическое оснащение рабочих мест: рабочие места по количеству обучающихся, приборы и оборудование, набор измерительной аппаратуры и контрольно-измерительные приборы.</w:t>
      </w:r>
    </w:p>
    <w:p w:rsidR="00AC29A9" w:rsidRPr="00AC29A9" w:rsidRDefault="00AC29A9" w:rsidP="00AC29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eastAsia="Times New Roman" w:hAnsi="Times New Roman" w:cs="Times New Roman"/>
          <w:bCs/>
          <w:sz w:val="28"/>
          <w:szCs w:val="28"/>
        </w:rPr>
      </w:pPr>
      <w:r w:rsidRPr="00AC29A9">
        <w:rPr>
          <w:rFonts w:ascii="Times New Roman" w:eastAsia="Times New Roman" w:hAnsi="Times New Roman" w:cs="Times New Roman"/>
          <w:bCs/>
          <w:sz w:val="28"/>
          <w:szCs w:val="28"/>
        </w:rPr>
        <w:t xml:space="preserve">Технические средства обучения: </w:t>
      </w:r>
    </w:p>
    <w:p w:rsidR="00AC29A9" w:rsidRPr="00AC29A9" w:rsidRDefault="00AC29A9" w:rsidP="00AC29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eastAsia="Times New Roman" w:hAnsi="Times New Roman" w:cs="Times New Roman"/>
          <w:bCs/>
          <w:sz w:val="28"/>
          <w:szCs w:val="28"/>
        </w:rPr>
      </w:pPr>
      <w:r w:rsidRPr="00AC29A9">
        <w:rPr>
          <w:rFonts w:ascii="Times New Roman" w:eastAsia="Times New Roman" w:hAnsi="Times New Roman" w:cs="Times New Roman"/>
          <w:bCs/>
          <w:sz w:val="28"/>
          <w:szCs w:val="28"/>
        </w:rPr>
        <w:t>1.Видеопроектор.</w:t>
      </w:r>
    </w:p>
    <w:p w:rsidR="00AC29A9" w:rsidRPr="00AC29A9" w:rsidRDefault="00AC29A9" w:rsidP="00AC29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eastAsia="Times New Roman" w:hAnsi="Times New Roman" w:cs="Times New Roman"/>
          <w:bCs/>
          <w:sz w:val="28"/>
          <w:szCs w:val="28"/>
        </w:rPr>
      </w:pPr>
      <w:r w:rsidRPr="00AC29A9">
        <w:rPr>
          <w:rFonts w:ascii="Times New Roman" w:eastAsia="Times New Roman" w:hAnsi="Times New Roman" w:cs="Times New Roman"/>
          <w:bCs/>
          <w:sz w:val="28"/>
          <w:szCs w:val="28"/>
        </w:rPr>
        <w:t>2.Интерактивная доска.</w:t>
      </w:r>
    </w:p>
    <w:p w:rsidR="00AC29A9" w:rsidRPr="00AC29A9" w:rsidRDefault="00AC29A9" w:rsidP="00AC29A9">
      <w:pPr>
        <w:spacing w:after="120"/>
        <w:ind w:firstLine="720"/>
        <w:jc w:val="both"/>
        <w:rPr>
          <w:rFonts w:ascii="Times New Roman" w:eastAsia="Times New Roman" w:hAnsi="Times New Roman" w:cs="Times New Roman"/>
          <w:sz w:val="28"/>
          <w:szCs w:val="28"/>
          <w:lang w:val="x-none" w:eastAsia="x-none"/>
        </w:rPr>
      </w:pPr>
    </w:p>
    <w:p w:rsidR="002973AC" w:rsidRPr="004F75A0" w:rsidRDefault="002973AC" w:rsidP="002973AC">
      <w:pPr>
        <w:pStyle w:val="111"/>
        <w:rPr>
          <w:rFonts w:ascii="Times New Roman" w:eastAsia="Times New Roman" w:hAnsi="Times New Roman"/>
          <w:color w:val="auto"/>
        </w:rPr>
      </w:pPr>
      <w:r w:rsidRPr="004F75A0">
        <w:rPr>
          <w:rFonts w:ascii="Times New Roman" w:hAnsi="Times New Roman"/>
          <w:color w:val="auto"/>
        </w:rPr>
        <w:t>3.2. Учебно-методическое обеспечение</w:t>
      </w:r>
    </w:p>
    <w:p w:rsidR="002973AC" w:rsidRDefault="002973AC" w:rsidP="002973AC">
      <w:pPr>
        <w:pStyle w:val="a8"/>
        <w:spacing w:line="276" w:lineRule="auto"/>
        <w:ind w:left="0" w:firstLine="709"/>
        <w:jc w:val="both"/>
        <w:rPr>
          <w:rFonts w:ascii="Times New Roman" w:hAnsi="Times New Roman"/>
          <w:bCs/>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2973AC" w:rsidRDefault="002973AC" w:rsidP="002973AC">
      <w:pPr>
        <w:pStyle w:val="a8"/>
        <w:spacing w:line="276" w:lineRule="auto"/>
        <w:ind w:left="0" w:firstLine="709"/>
        <w:jc w:val="both"/>
        <w:rPr>
          <w:rFonts w:ascii="Times New Roman" w:hAnsi="Times New Roman"/>
          <w:bCs/>
          <w:sz w:val="24"/>
          <w:szCs w:val="24"/>
        </w:rPr>
      </w:pPr>
    </w:p>
    <w:p w:rsidR="002973AC" w:rsidRDefault="002973AC" w:rsidP="002973AC">
      <w:pPr>
        <w:pStyle w:val="a8"/>
        <w:spacing w:line="276" w:lineRule="auto"/>
        <w:ind w:left="0" w:firstLine="709"/>
        <w:rPr>
          <w:rFonts w:ascii="Times New Roman" w:hAnsi="Times New Roman" w:cs="Times New Roman"/>
          <w:b/>
          <w:sz w:val="24"/>
          <w:szCs w:val="24"/>
        </w:rPr>
      </w:pPr>
      <w:r>
        <w:rPr>
          <w:rFonts w:ascii="Times New Roman" w:hAnsi="Times New Roman" w:cs="Times New Roman"/>
          <w:b/>
          <w:sz w:val="24"/>
          <w:szCs w:val="24"/>
        </w:rPr>
        <w:t>3.2.1. Основные печатные и/или электронные издания</w:t>
      </w:r>
    </w:p>
    <w:p w:rsidR="002973AC" w:rsidRDefault="002973AC" w:rsidP="002973AC">
      <w:pPr>
        <w:pStyle w:val="a8"/>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Заплатин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В.Н.Основы</w:t>
      </w:r>
      <w:proofErr w:type="spellEnd"/>
      <w:r>
        <w:rPr>
          <w:rFonts w:ascii="Times New Roman" w:hAnsi="Times New Roman" w:cs="Times New Roman"/>
          <w:sz w:val="24"/>
          <w:szCs w:val="24"/>
        </w:rPr>
        <w:t xml:space="preserve"> материаловедения (металлообработка): учебник для студентов СПО. – 4 издание – М.: «Академия», 2019. – 272 с. 2. Киреева Э.А. Релейная защита и автоматика электроэнергетических систем: учебник СПО – М: «Академия», 2018 – 288 с. 3. Медведев В.Т. Охрана труда и промышленная экология: учебник для </w:t>
      </w:r>
      <w:proofErr w:type="spellStart"/>
      <w:r>
        <w:rPr>
          <w:rFonts w:ascii="Times New Roman" w:hAnsi="Times New Roman" w:cs="Times New Roman"/>
          <w:sz w:val="24"/>
          <w:szCs w:val="24"/>
        </w:rPr>
        <w:t>студ</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чрежденийсред.проф.образования</w:t>
      </w:r>
      <w:proofErr w:type="spellEnd"/>
      <w:r>
        <w:rPr>
          <w:rFonts w:ascii="Times New Roman" w:hAnsi="Times New Roman" w:cs="Times New Roman"/>
          <w:sz w:val="24"/>
          <w:szCs w:val="24"/>
        </w:rPr>
        <w:t>. – М.</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Издательский центр «Академия», 2018. - 416 с. 4. Нестеренко В.М. Технология электромонтажных работ: учебник СПО – М: «Академия», 2019 – 592 </w:t>
      </w:r>
      <w:proofErr w:type="gramStart"/>
      <w:r>
        <w:rPr>
          <w:rFonts w:ascii="Times New Roman" w:hAnsi="Times New Roman" w:cs="Times New Roman"/>
          <w:sz w:val="24"/>
          <w:szCs w:val="24"/>
        </w:rPr>
        <w:t>с</w:t>
      </w:r>
      <w:proofErr w:type="gramEnd"/>
    </w:p>
    <w:p w:rsidR="002973AC" w:rsidRDefault="002973AC" w:rsidP="002973AC">
      <w:pPr>
        <w:pStyle w:val="a8"/>
        <w:spacing w:line="276" w:lineRule="auto"/>
        <w:ind w:left="0" w:firstLine="709"/>
        <w:jc w:val="both"/>
        <w:rPr>
          <w:rFonts w:ascii="Times New Roman" w:eastAsia="Times New Roman" w:hAnsi="Times New Roman" w:cs="Times New Roman"/>
          <w:sz w:val="24"/>
          <w:szCs w:val="24"/>
          <w:lang w:eastAsia="ru-RU"/>
        </w:rPr>
      </w:pPr>
    </w:p>
    <w:p w:rsidR="002973AC" w:rsidRDefault="002973AC" w:rsidP="002973AC">
      <w:pPr>
        <w:pStyle w:val="a8"/>
        <w:suppressAutoHyphens/>
        <w:spacing w:line="276" w:lineRule="auto"/>
        <w:ind w:left="0" w:firstLine="709"/>
        <w:rPr>
          <w:rFonts w:ascii="Times New Roman" w:hAnsi="Times New Roman" w:cs="Times New Roman"/>
          <w:b/>
          <w:bCs/>
          <w:sz w:val="24"/>
          <w:szCs w:val="24"/>
        </w:rPr>
      </w:pPr>
      <w:r>
        <w:rPr>
          <w:rFonts w:ascii="Times New Roman" w:hAnsi="Times New Roman" w:cs="Times New Roman"/>
          <w:b/>
          <w:bCs/>
          <w:sz w:val="24"/>
          <w:szCs w:val="24"/>
        </w:rPr>
        <w:t>3.2.2. Основные электронные издания</w:t>
      </w:r>
    </w:p>
    <w:p w:rsidR="002973AC" w:rsidRDefault="002973AC" w:rsidP="002973AC">
      <w:pPr>
        <w:pStyle w:val="a8"/>
        <w:suppressAutoHyphens/>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1. Попов, Н. М. Измерения в электрических сетях 0,4...10 </w:t>
      </w:r>
      <w:proofErr w:type="spellStart"/>
      <w:r>
        <w:rPr>
          <w:rFonts w:ascii="Times New Roman" w:hAnsi="Times New Roman" w:cs="Times New Roman"/>
          <w:sz w:val="24"/>
          <w:szCs w:val="24"/>
        </w:rPr>
        <w:t>кВ</w:t>
      </w:r>
      <w:proofErr w:type="spellEnd"/>
      <w:r>
        <w:rPr>
          <w:rFonts w:ascii="Times New Roman" w:hAnsi="Times New Roman" w:cs="Times New Roman"/>
          <w:sz w:val="24"/>
          <w:szCs w:val="24"/>
        </w:rPr>
        <w:t xml:space="preserve"> / Н. М. Попов. — 3-е изд., стер. — Санкт-Петербург</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Лань, 2023. — 228 с. — ISBN 978-5-507-46009-0. — Текст</w:t>
      </w:r>
      <w:proofErr w:type="gramStart"/>
      <w:r>
        <w:rPr>
          <w:rFonts w:ascii="Times New Roman" w:hAnsi="Times New Roman" w:cs="Times New Roman"/>
          <w:sz w:val="24"/>
          <w:szCs w:val="24"/>
        </w:rPr>
        <w:t xml:space="preserve"> </w:t>
      </w:r>
      <w:r>
        <w:rPr>
          <w:rFonts w:ascii="Times New Roman" w:hAnsi="Times New Roman" w:cs="Times New Roman"/>
          <w:sz w:val="24"/>
          <w:szCs w:val="24"/>
        </w:rPr>
        <w:lastRenderedPageBreak/>
        <w:t>:</w:t>
      </w:r>
      <w:proofErr w:type="gramEnd"/>
      <w:r>
        <w:rPr>
          <w:rFonts w:ascii="Times New Roman" w:hAnsi="Times New Roman" w:cs="Times New Roman"/>
          <w:sz w:val="24"/>
          <w:szCs w:val="24"/>
        </w:rPr>
        <w:t xml:space="preserve"> электронный // Лань : электронно-библиотечная система. — URL: https://e.lanbook.com/book/293006 (дата обращения: 22.02.2023). — Режим доступа: для </w:t>
      </w:r>
      <w:proofErr w:type="spellStart"/>
      <w:r>
        <w:rPr>
          <w:rFonts w:ascii="Times New Roman" w:hAnsi="Times New Roman" w:cs="Times New Roman"/>
          <w:sz w:val="24"/>
          <w:szCs w:val="24"/>
        </w:rPr>
        <w:t>авториз</w:t>
      </w:r>
      <w:proofErr w:type="spellEnd"/>
      <w:r>
        <w:rPr>
          <w:rFonts w:ascii="Times New Roman" w:hAnsi="Times New Roman" w:cs="Times New Roman"/>
          <w:sz w:val="24"/>
          <w:szCs w:val="24"/>
        </w:rPr>
        <w:t xml:space="preserve">. пользователей. </w:t>
      </w:r>
    </w:p>
    <w:p w:rsidR="002973AC" w:rsidRDefault="002973AC" w:rsidP="002973AC">
      <w:pPr>
        <w:pStyle w:val="a8"/>
        <w:suppressAutoHyphens/>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2. Основы теории электрических аппаратов: учебник для </w:t>
      </w:r>
      <w:proofErr w:type="spellStart"/>
      <w:r>
        <w:rPr>
          <w:rFonts w:ascii="Times New Roman" w:hAnsi="Times New Roman" w:cs="Times New Roman"/>
          <w:sz w:val="24"/>
          <w:szCs w:val="24"/>
        </w:rPr>
        <w:t>спо</w:t>
      </w:r>
      <w:proofErr w:type="spellEnd"/>
      <w:r>
        <w:rPr>
          <w:rFonts w:ascii="Times New Roman" w:hAnsi="Times New Roman" w:cs="Times New Roman"/>
          <w:sz w:val="24"/>
          <w:szCs w:val="24"/>
        </w:rPr>
        <w:t xml:space="preserve"> / Е. Г. Акимов, Г. С. Белкин, А. Г. </w:t>
      </w:r>
      <w:proofErr w:type="spellStart"/>
      <w:r>
        <w:rPr>
          <w:rFonts w:ascii="Times New Roman" w:hAnsi="Times New Roman" w:cs="Times New Roman"/>
          <w:sz w:val="24"/>
          <w:szCs w:val="24"/>
        </w:rPr>
        <w:t>Годжелло</w:t>
      </w:r>
      <w:proofErr w:type="spellEnd"/>
      <w:r>
        <w:rPr>
          <w:rFonts w:ascii="Times New Roman" w:hAnsi="Times New Roman" w:cs="Times New Roman"/>
          <w:sz w:val="24"/>
          <w:szCs w:val="24"/>
        </w:rPr>
        <w:t xml:space="preserve"> [и др.]; под редакцией П. А. Курбатова. — 2-е изд., стер. — </w:t>
      </w:r>
      <w:proofErr w:type="spellStart"/>
      <w:r>
        <w:rPr>
          <w:rFonts w:ascii="Times New Roman" w:hAnsi="Times New Roman" w:cs="Times New Roman"/>
          <w:sz w:val="24"/>
          <w:szCs w:val="24"/>
        </w:rPr>
        <w:t>СанктПетербург</w:t>
      </w:r>
      <w:proofErr w:type="spellEnd"/>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Лань, 2022. — 592 с. — ISBN 978-5-507-44057-3. — Текст</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электронный // Лань : электронно-библиотечная система. — URL: https://e.lanbook.com/book/208655 (дата обращения: 22.02.2023). — Режим доступа: для </w:t>
      </w:r>
      <w:proofErr w:type="spellStart"/>
      <w:r>
        <w:rPr>
          <w:rFonts w:ascii="Times New Roman" w:hAnsi="Times New Roman" w:cs="Times New Roman"/>
          <w:sz w:val="24"/>
          <w:szCs w:val="24"/>
        </w:rPr>
        <w:t>авториз</w:t>
      </w:r>
      <w:proofErr w:type="spellEnd"/>
      <w:r>
        <w:rPr>
          <w:rFonts w:ascii="Times New Roman" w:hAnsi="Times New Roman" w:cs="Times New Roman"/>
          <w:sz w:val="24"/>
          <w:szCs w:val="24"/>
        </w:rPr>
        <w:t xml:space="preserve">. пользователей. </w:t>
      </w:r>
    </w:p>
    <w:p w:rsidR="002973AC" w:rsidRDefault="002973AC" w:rsidP="002973AC">
      <w:pPr>
        <w:pStyle w:val="a8"/>
        <w:suppressAutoHyphens/>
        <w:spacing w:line="276" w:lineRule="auto"/>
        <w:ind w:left="0" w:firstLine="709"/>
        <w:jc w:val="both"/>
        <w:rPr>
          <w:rFonts w:ascii="Times New Roman" w:hAnsi="Times New Roman" w:cs="Times New Roman"/>
          <w:sz w:val="24"/>
          <w:szCs w:val="24"/>
        </w:rPr>
      </w:pPr>
    </w:p>
    <w:p w:rsidR="002973AC" w:rsidRDefault="002973AC" w:rsidP="002973AC">
      <w:pPr>
        <w:pStyle w:val="a8"/>
        <w:suppressAutoHyphens/>
        <w:spacing w:line="276" w:lineRule="auto"/>
        <w:ind w:left="0" w:firstLine="709"/>
        <w:jc w:val="both"/>
        <w:rPr>
          <w:rFonts w:ascii="Times New Roman" w:hAnsi="Times New Roman" w:cs="Times New Roman"/>
          <w:b/>
          <w:bCs/>
          <w:sz w:val="24"/>
          <w:szCs w:val="24"/>
        </w:rPr>
      </w:pPr>
      <w:r>
        <w:rPr>
          <w:rFonts w:ascii="Times New Roman" w:hAnsi="Times New Roman" w:cs="Times New Roman"/>
          <w:b/>
          <w:bCs/>
          <w:sz w:val="24"/>
          <w:szCs w:val="24"/>
        </w:rPr>
        <w:t>3.2.3. Дополнительные источники</w:t>
      </w:r>
    </w:p>
    <w:p w:rsidR="002973AC" w:rsidRDefault="002973AC" w:rsidP="002973AC">
      <w:pPr>
        <w:pStyle w:val="a8"/>
        <w:suppressAutoHyphens/>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1. Зайцев С.А. Контрольно-измерительные приборы и инструменты: учебник для </w:t>
      </w:r>
      <w:proofErr w:type="spellStart"/>
      <w:r>
        <w:rPr>
          <w:rFonts w:ascii="Times New Roman" w:hAnsi="Times New Roman" w:cs="Times New Roman"/>
          <w:sz w:val="24"/>
          <w:szCs w:val="24"/>
        </w:rPr>
        <w:t>нач</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роф.образования</w:t>
      </w:r>
      <w:proofErr w:type="spellEnd"/>
      <w:r>
        <w:rPr>
          <w:rFonts w:ascii="Times New Roman" w:hAnsi="Times New Roman" w:cs="Times New Roman"/>
          <w:sz w:val="24"/>
          <w:szCs w:val="24"/>
        </w:rPr>
        <w:t xml:space="preserve"> – М. :Издательский центр «Академия», 2011.-464с. </w:t>
      </w:r>
    </w:p>
    <w:p w:rsidR="002973AC" w:rsidRDefault="002973AC" w:rsidP="002973AC">
      <w:pPr>
        <w:pStyle w:val="a8"/>
        <w:suppressAutoHyphens/>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2. Покровский Б.С. Справочное пособие слесаря: </w:t>
      </w:r>
      <w:proofErr w:type="spellStart"/>
      <w:r>
        <w:rPr>
          <w:rFonts w:ascii="Times New Roman" w:hAnsi="Times New Roman" w:cs="Times New Roman"/>
          <w:sz w:val="24"/>
          <w:szCs w:val="24"/>
        </w:rPr>
        <w:t>учеб</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особие</w:t>
      </w:r>
      <w:proofErr w:type="spellEnd"/>
      <w:r>
        <w:rPr>
          <w:rFonts w:ascii="Times New Roman" w:hAnsi="Times New Roman" w:cs="Times New Roman"/>
          <w:sz w:val="24"/>
          <w:szCs w:val="24"/>
        </w:rPr>
        <w:t xml:space="preserve"> для </w:t>
      </w:r>
      <w:proofErr w:type="spellStart"/>
      <w:r>
        <w:rPr>
          <w:rFonts w:ascii="Times New Roman" w:hAnsi="Times New Roman" w:cs="Times New Roman"/>
          <w:sz w:val="24"/>
          <w:szCs w:val="24"/>
        </w:rPr>
        <w:t>нач.проф.образования</w:t>
      </w:r>
      <w:proofErr w:type="spellEnd"/>
      <w:r>
        <w:rPr>
          <w:rFonts w:ascii="Times New Roman" w:hAnsi="Times New Roman" w:cs="Times New Roman"/>
          <w:sz w:val="24"/>
          <w:szCs w:val="24"/>
        </w:rPr>
        <w:t>. – М.</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Издательский центр «Академия», 2012.-224с. 3. </w:t>
      </w:r>
      <w:proofErr w:type="spellStart"/>
      <w:r>
        <w:rPr>
          <w:rFonts w:ascii="Times New Roman" w:hAnsi="Times New Roman" w:cs="Times New Roman"/>
          <w:sz w:val="24"/>
          <w:szCs w:val="24"/>
        </w:rPr>
        <w:t>Шишмарев</w:t>
      </w:r>
      <w:proofErr w:type="spellEnd"/>
      <w:r>
        <w:rPr>
          <w:rFonts w:ascii="Times New Roman" w:hAnsi="Times New Roman" w:cs="Times New Roman"/>
          <w:sz w:val="24"/>
          <w:szCs w:val="24"/>
        </w:rPr>
        <w:t xml:space="preserve"> В.Ю. Средства измерений: учебник СПО – М: «Академия», 2012 – 320</w:t>
      </w:r>
    </w:p>
    <w:p w:rsidR="002973AC" w:rsidRDefault="002973AC" w:rsidP="002973AC">
      <w:pPr>
        <w:pStyle w:val="a8"/>
        <w:suppressAutoHyphens/>
        <w:spacing w:line="276" w:lineRule="auto"/>
        <w:ind w:left="1429"/>
      </w:pPr>
    </w:p>
    <w:p w:rsidR="008F1E14" w:rsidRDefault="008F1E14">
      <w:pPr>
        <w:spacing w:after="200" w:line="276" w:lineRule="auto"/>
        <w:rPr>
          <w:rFonts w:ascii="Times New Roman" w:eastAsia="Segoe UI" w:hAnsi="Times New Roman" w:cs="Times New Roman"/>
          <w:b/>
          <w:bCs/>
          <w:caps/>
          <w:kern w:val="32"/>
          <w:sz w:val="24"/>
          <w:szCs w:val="24"/>
          <w:lang w:val="x-none" w:eastAsia="x-none"/>
        </w:rPr>
      </w:pPr>
      <w:r>
        <w:rPr>
          <w:rFonts w:ascii="Times New Roman" w:hAnsi="Times New Roman"/>
        </w:rPr>
        <w:br w:type="page"/>
      </w:r>
    </w:p>
    <w:p w:rsidR="002973AC" w:rsidRDefault="002973AC" w:rsidP="002973AC">
      <w:pPr>
        <w:pStyle w:val="15"/>
        <w:rPr>
          <w:rFonts w:ascii="Times New Roman" w:hAnsi="Times New Roman"/>
          <w:b w:val="0"/>
          <w:bCs w:val="0"/>
        </w:rPr>
      </w:pPr>
      <w:r>
        <w:rPr>
          <w:rFonts w:ascii="Times New Roman" w:hAnsi="Times New Roman"/>
        </w:rPr>
        <w:lastRenderedPageBreak/>
        <w:t xml:space="preserve">4. Контроль и оценка результатов освоения </w:t>
      </w:r>
      <w:r>
        <w:rPr>
          <w:rFonts w:ascii="Times New Roman" w:hAnsi="Times New Roman"/>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9"/>
        <w:gridCol w:w="5274"/>
        <w:gridCol w:w="2768"/>
      </w:tblGrid>
      <w:tr w:rsidR="002973AC" w:rsidTr="002973AC">
        <w:trPr>
          <w:trHeight w:val="23"/>
        </w:trPr>
        <w:tc>
          <w:tcPr>
            <w:tcW w:w="799" w:type="pct"/>
            <w:tcBorders>
              <w:top w:val="single" w:sz="4" w:space="0" w:color="auto"/>
              <w:left w:val="single" w:sz="4" w:space="0" w:color="auto"/>
              <w:bottom w:val="single" w:sz="4" w:space="0" w:color="auto"/>
              <w:right w:val="single" w:sz="4" w:space="0" w:color="auto"/>
            </w:tcBorders>
            <w:hideMark/>
          </w:tcPr>
          <w:p w:rsidR="002973AC" w:rsidRDefault="002973AC">
            <w:pPr>
              <w:suppressAutoHyphens/>
              <w:jc w:val="center"/>
              <w:rPr>
                <w:rFonts w:ascii="Times New Roman" w:hAnsi="Times New Roman" w:cs="Times New Roman"/>
                <w:b/>
                <w:iCs/>
                <w:sz w:val="24"/>
                <w:szCs w:val="24"/>
              </w:rPr>
            </w:pPr>
            <w:r>
              <w:rPr>
                <w:rFonts w:ascii="Times New Roman" w:hAnsi="Times New Roman" w:cs="Times New Roman"/>
                <w:b/>
                <w:iCs/>
                <w:sz w:val="24"/>
                <w:szCs w:val="24"/>
              </w:rPr>
              <w:t xml:space="preserve">Код ПК, </w:t>
            </w:r>
            <w:proofErr w:type="gramStart"/>
            <w:r>
              <w:rPr>
                <w:rFonts w:ascii="Times New Roman" w:hAnsi="Times New Roman" w:cs="Times New Roman"/>
                <w:b/>
                <w:iCs/>
                <w:sz w:val="24"/>
                <w:szCs w:val="24"/>
              </w:rPr>
              <w:t>ОК</w:t>
            </w:r>
            <w:proofErr w:type="gramEnd"/>
          </w:p>
        </w:tc>
        <w:tc>
          <w:tcPr>
            <w:tcW w:w="2755" w:type="pct"/>
            <w:tcBorders>
              <w:top w:val="single" w:sz="4" w:space="0" w:color="auto"/>
              <w:left w:val="single" w:sz="4" w:space="0" w:color="auto"/>
              <w:bottom w:val="single" w:sz="4" w:space="0" w:color="auto"/>
              <w:right w:val="single" w:sz="4" w:space="0" w:color="auto"/>
            </w:tcBorders>
            <w:vAlign w:val="center"/>
            <w:hideMark/>
          </w:tcPr>
          <w:p w:rsidR="002973AC" w:rsidRDefault="002973AC">
            <w:pPr>
              <w:suppressAutoHyphens/>
              <w:jc w:val="center"/>
              <w:rPr>
                <w:rFonts w:ascii="Times New Roman" w:hAnsi="Times New Roman" w:cs="Times New Roman"/>
                <w:b/>
                <w:sz w:val="24"/>
                <w:szCs w:val="24"/>
              </w:rPr>
            </w:pPr>
            <w:r>
              <w:rPr>
                <w:rFonts w:ascii="Times New Roman" w:hAnsi="Times New Roman" w:cs="Times New Roman"/>
                <w:b/>
                <w:iCs/>
                <w:sz w:val="24"/>
                <w:szCs w:val="24"/>
              </w:rPr>
              <w:t xml:space="preserve">Критерии оценки результата </w:t>
            </w:r>
            <w:r>
              <w:rPr>
                <w:rFonts w:ascii="Times New Roman" w:hAnsi="Times New Roman" w:cs="Times New Roman"/>
                <w:b/>
                <w:iCs/>
                <w:sz w:val="24"/>
                <w:szCs w:val="24"/>
              </w:rPr>
              <w:br/>
              <w:t>(показатели освоенности компетенций)</w:t>
            </w:r>
          </w:p>
        </w:tc>
        <w:tc>
          <w:tcPr>
            <w:tcW w:w="1446" w:type="pct"/>
            <w:tcBorders>
              <w:top w:val="single" w:sz="4" w:space="0" w:color="auto"/>
              <w:left w:val="single" w:sz="4" w:space="0" w:color="auto"/>
              <w:bottom w:val="single" w:sz="4" w:space="0" w:color="auto"/>
              <w:right w:val="single" w:sz="4" w:space="0" w:color="auto"/>
            </w:tcBorders>
            <w:vAlign w:val="center"/>
            <w:hideMark/>
          </w:tcPr>
          <w:p w:rsidR="002973AC" w:rsidRDefault="002973AC">
            <w:pPr>
              <w:suppressAutoHyphens/>
              <w:jc w:val="center"/>
              <w:rPr>
                <w:rFonts w:ascii="Times New Roman" w:hAnsi="Times New Roman" w:cs="Times New Roman"/>
                <w:b/>
                <w:sz w:val="24"/>
                <w:szCs w:val="24"/>
              </w:rPr>
            </w:pPr>
            <w:r>
              <w:rPr>
                <w:rFonts w:ascii="Times New Roman" w:hAnsi="Times New Roman" w:cs="Times New Roman"/>
                <w:b/>
                <w:sz w:val="24"/>
                <w:szCs w:val="24"/>
              </w:rPr>
              <w:t>Формы контроля и методы оценки</w:t>
            </w:r>
          </w:p>
        </w:tc>
      </w:tr>
      <w:tr w:rsidR="002973AC" w:rsidTr="002973AC">
        <w:trPr>
          <w:trHeight w:val="2300"/>
        </w:trPr>
        <w:tc>
          <w:tcPr>
            <w:tcW w:w="799" w:type="pct"/>
            <w:tcBorders>
              <w:top w:val="single" w:sz="4" w:space="0" w:color="auto"/>
              <w:left w:val="single" w:sz="4" w:space="0" w:color="auto"/>
              <w:bottom w:val="single" w:sz="4" w:space="0" w:color="auto"/>
              <w:right w:val="single" w:sz="4" w:space="0" w:color="auto"/>
            </w:tcBorders>
            <w:hideMark/>
          </w:tcPr>
          <w:p w:rsidR="002973AC" w:rsidRDefault="002973AC">
            <w:pPr>
              <w:suppressAutoHyphens/>
              <w:rPr>
                <w:rFonts w:ascii="Times New Roman" w:hAnsi="Times New Roman" w:cs="Times New Roman"/>
                <w:iCs/>
                <w:sz w:val="24"/>
                <w:szCs w:val="24"/>
              </w:rPr>
            </w:pPr>
            <w:r>
              <w:rPr>
                <w:rFonts w:ascii="Times New Roman" w:hAnsi="Times New Roman" w:cs="Times New Roman"/>
                <w:iCs/>
                <w:sz w:val="24"/>
                <w:szCs w:val="24"/>
              </w:rPr>
              <w:t>ПК 3.1-3.6</w:t>
            </w:r>
          </w:p>
          <w:p w:rsidR="002973AC" w:rsidRDefault="002973AC">
            <w:pPr>
              <w:suppressAutoHyphens/>
              <w:rPr>
                <w:rFonts w:ascii="Times New Roman" w:hAnsi="Times New Roman" w:cs="Times New Roman"/>
                <w:iCs/>
                <w:sz w:val="24"/>
                <w:szCs w:val="24"/>
              </w:rPr>
            </w:pPr>
            <w:r>
              <w:rPr>
                <w:rFonts w:ascii="Times New Roman" w:hAnsi="Times New Roman" w:cs="Times New Roman"/>
                <w:iCs/>
                <w:sz w:val="24"/>
                <w:szCs w:val="24"/>
              </w:rPr>
              <w:t>ОК. 01-07.09</w:t>
            </w:r>
          </w:p>
        </w:tc>
        <w:tc>
          <w:tcPr>
            <w:tcW w:w="2755" w:type="pct"/>
            <w:tcBorders>
              <w:top w:val="single" w:sz="4" w:space="0" w:color="auto"/>
              <w:left w:val="single" w:sz="4" w:space="0" w:color="auto"/>
              <w:bottom w:val="single" w:sz="4" w:space="0" w:color="auto"/>
              <w:right w:val="single" w:sz="4" w:space="0" w:color="auto"/>
            </w:tcBorders>
            <w:hideMark/>
          </w:tcPr>
          <w:p w:rsidR="002973AC" w:rsidRDefault="002973AC">
            <w:pPr>
              <w:suppressAutoHyphens/>
              <w:jc w:val="both"/>
              <w:rPr>
                <w:rFonts w:ascii="Times New Roman" w:hAnsi="Times New Roman" w:cs="Times New Roman"/>
                <w:iCs/>
              </w:rPr>
            </w:pPr>
            <w:r>
              <w:rPr>
                <w:rFonts w:ascii="Times New Roman" w:hAnsi="Times New Roman" w:cs="Times New Roman"/>
                <w:iCs/>
              </w:rPr>
              <w:t>выполняет работы в соответствии с установленными регламентами и соблюдением правил безопасности труда, санитарными нормами;</w:t>
            </w:r>
          </w:p>
          <w:p w:rsidR="002973AC" w:rsidRDefault="002973AC">
            <w:pPr>
              <w:suppressAutoHyphens/>
              <w:jc w:val="both"/>
              <w:rPr>
                <w:rFonts w:ascii="Times New Roman" w:hAnsi="Times New Roman" w:cs="Times New Roman"/>
                <w:iCs/>
              </w:rPr>
            </w:pPr>
            <w:r>
              <w:rPr>
                <w:rFonts w:ascii="Times New Roman" w:hAnsi="Times New Roman" w:cs="Times New Roman"/>
                <w:iCs/>
              </w:rPr>
              <w:t>демонстрирует правильную последовательность выполнения действий во время выполнения практических работ;</w:t>
            </w:r>
          </w:p>
          <w:p w:rsidR="002973AC" w:rsidRDefault="002973AC">
            <w:pPr>
              <w:suppressAutoHyphens/>
              <w:jc w:val="both"/>
              <w:rPr>
                <w:rFonts w:ascii="Times New Roman" w:hAnsi="Times New Roman" w:cs="Times New Roman"/>
                <w:iCs/>
              </w:rPr>
            </w:pPr>
            <w:r>
              <w:rPr>
                <w:rFonts w:ascii="Times New Roman" w:hAnsi="Times New Roman" w:cs="Times New Roman"/>
                <w:iCs/>
              </w:rPr>
              <w:t>грамотно составляет план практической работы;</w:t>
            </w:r>
          </w:p>
          <w:p w:rsidR="002973AC" w:rsidRDefault="002973AC">
            <w:pPr>
              <w:suppressAutoHyphens/>
              <w:rPr>
                <w:rFonts w:ascii="Times New Roman" w:hAnsi="Times New Roman" w:cs="Times New Roman"/>
                <w:i/>
                <w:sz w:val="24"/>
                <w:szCs w:val="24"/>
              </w:rPr>
            </w:pPr>
            <w:r>
              <w:rPr>
                <w:rFonts w:ascii="Times New Roman" w:hAnsi="Times New Roman" w:cs="Times New Roman"/>
                <w:iCs/>
              </w:rPr>
              <w:t>организует рабочее место в соответствии с выполняемой работой и требованиями охраны труда</w:t>
            </w:r>
          </w:p>
        </w:tc>
        <w:tc>
          <w:tcPr>
            <w:tcW w:w="1446" w:type="pct"/>
            <w:tcBorders>
              <w:top w:val="single" w:sz="4" w:space="0" w:color="auto"/>
              <w:left w:val="single" w:sz="4" w:space="0" w:color="auto"/>
              <w:bottom w:val="single" w:sz="4" w:space="0" w:color="auto"/>
              <w:right w:val="single" w:sz="4" w:space="0" w:color="auto"/>
            </w:tcBorders>
          </w:tcPr>
          <w:p w:rsidR="002973AC" w:rsidRDefault="002973AC">
            <w:pPr>
              <w:rPr>
                <w:rFonts w:ascii="Times New Roman" w:hAnsi="Times New Roman" w:cs="Times New Roman"/>
                <w:iCs/>
              </w:rPr>
            </w:pPr>
            <w:r>
              <w:rPr>
                <w:rFonts w:ascii="Times New Roman" w:hAnsi="Times New Roman" w:cs="Times New Roman"/>
                <w:iCs/>
              </w:rPr>
              <w:t>экспертное наблюдение выполнения практических работ;</w:t>
            </w:r>
          </w:p>
          <w:p w:rsidR="002973AC" w:rsidRDefault="002973AC">
            <w:pPr>
              <w:rPr>
                <w:rFonts w:ascii="Times New Roman" w:hAnsi="Times New Roman" w:cs="Times New Roman"/>
                <w:bCs/>
                <w:iCs/>
              </w:rPr>
            </w:pPr>
            <w:r>
              <w:rPr>
                <w:rFonts w:ascii="Times New Roman" w:hAnsi="Times New Roman" w:cs="Times New Roman"/>
                <w:bCs/>
                <w:iCs/>
              </w:rPr>
              <w:t>оценка защиты отчётов по практическим занятиям;</w:t>
            </w:r>
          </w:p>
          <w:p w:rsidR="002973AC" w:rsidRDefault="002973AC">
            <w:pPr>
              <w:rPr>
                <w:rFonts w:ascii="Times New Roman" w:hAnsi="Times New Roman" w:cs="Times New Roman"/>
                <w:bCs/>
                <w:iCs/>
                <w:shd w:val="clear" w:color="auto" w:fill="FFFFFF"/>
              </w:rPr>
            </w:pPr>
            <w:r>
              <w:rPr>
                <w:rFonts w:ascii="Times New Roman" w:hAnsi="Times New Roman" w:cs="Times New Roman"/>
                <w:bCs/>
                <w:iCs/>
              </w:rPr>
              <w:t xml:space="preserve">оценка выполнения </w:t>
            </w:r>
            <w:r>
              <w:rPr>
                <w:rFonts w:ascii="Times New Roman" w:hAnsi="Times New Roman" w:cs="Times New Roman"/>
                <w:bCs/>
                <w:iCs/>
                <w:shd w:val="clear" w:color="auto" w:fill="FFFFFF"/>
              </w:rPr>
              <w:t>тестовых заданий</w:t>
            </w:r>
          </w:p>
          <w:p w:rsidR="002973AC" w:rsidRDefault="002973AC">
            <w:pPr>
              <w:rPr>
                <w:rFonts w:ascii="Times New Roman" w:hAnsi="Times New Roman" w:cs="Times New Roman"/>
                <w:iCs/>
              </w:rPr>
            </w:pPr>
          </w:p>
          <w:p w:rsidR="002973AC" w:rsidRDefault="002973AC">
            <w:pPr>
              <w:suppressAutoHyphens/>
              <w:rPr>
                <w:rFonts w:ascii="Times New Roman" w:hAnsi="Times New Roman" w:cs="Times New Roman"/>
                <w:i/>
                <w:sz w:val="24"/>
                <w:szCs w:val="24"/>
              </w:rPr>
            </w:pPr>
          </w:p>
        </w:tc>
      </w:tr>
    </w:tbl>
    <w:p w:rsidR="002973AC" w:rsidRDefault="002973AC" w:rsidP="002973AC">
      <w:pPr>
        <w:rPr>
          <w:rFonts w:ascii="Times New Roman" w:hAnsi="Times New Roman" w:cs="Times New Roman"/>
          <w:b/>
          <w:bCs/>
          <w:sz w:val="18"/>
          <w:szCs w:val="18"/>
        </w:rPr>
      </w:pPr>
    </w:p>
    <w:p w:rsidR="00AC29A9" w:rsidRDefault="00AC29A9">
      <w:pPr>
        <w:spacing w:after="200" w:line="276" w:lineRule="auto"/>
      </w:pPr>
      <w:r>
        <w:br w:type="page"/>
      </w:r>
    </w:p>
    <w:p w:rsidR="007852E1" w:rsidRPr="00AC29A9" w:rsidRDefault="00AC29A9">
      <w:pPr>
        <w:rPr>
          <w:rFonts w:ascii="Times New Roman" w:hAnsi="Times New Roman" w:cs="Times New Roman"/>
          <w:b/>
          <w:sz w:val="28"/>
        </w:rPr>
      </w:pPr>
      <w:r w:rsidRPr="00AC29A9">
        <w:rPr>
          <w:rFonts w:ascii="Times New Roman" w:hAnsi="Times New Roman" w:cs="Times New Roman"/>
          <w:b/>
          <w:sz w:val="28"/>
        </w:rPr>
        <w:lastRenderedPageBreak/>
        <w:t xml:space="preserve">Лист актуализации </w:t>
      </w:r>
    </w:p>
    <w:sectPr w:rsidR="007852E1" w:rsidRPr="00AC29A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4AB7" w:rsidRDefault="00294AB7" w:rsidP="002973AC">
      <w:r>
        <w:separator/>
      </w:r>
    </w:p>
  </w:endnote>
  <w:endnote w:type="continuationSeparator" w:id="0">
    <w:p w:rsidR="00294AB7" w:rsidRDefault="00294AB7" w:rsidP="00297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4AB7" w:rsidRDefault="00294AB7" w:rsidP="002973AC">
      <w:r>
        <w:separator/>
      </w:r>
    </w:p>
  </w:footnote>
  <w:footnote w:type="continuationSeparator" w:id="0">
    <w:p w:rsidR="00294AB7" w:rsidRDefault="00294AB7" w:rsidP="002973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77C13"/>
    <w:multiLevelType w:val="hybridMultilevel"/>
    <w:tmpl w:val="56209F5A"/>
    <w:lvl w:ilvl="0" w:tplc="6548034E">
      <w:start w:val="46"/>
      <w:numFmt w:val="decimal"/>
      <w:lvlText w:val="%1."/>
      <w:lvlJc w:val="left"/>
      <w:pPr>
        <w:ind w:left="75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AB6D5A"/>
    <w:multiLevelType w:val="hybridMultilevel"/>
    <w:tmpl w:val="C2EEA282"/>
    <w:lvl w:ilvl="0" w:tplc="ACE2C4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9A9462F"/>
    <w:multiLevelType w:val="hybridMultilevel"/>
    <w:tmpl w:val="30D833A8"/>
    <w:lvl w:ilvl="0" w:tplc="0419000F">
      <w:start w:val="1"/>
      <w:numFmt w:val="decimal"/>
      <w:lvlText w:val="%1."/>
      <w:lvlJc w:val="left"/>
      <w:pPr>
        <w:ind w:left="786" w:hanging="360"/>
      </w:p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3">
    <w:nsid w:val="0EBF7781"/>
    <w:multiLevelType w:val="hybridMultilevel"/>
    <w:tmpl w:val="C28623CA"/>
    <w:lvl w:ilvl="0" w:tplc="E27065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D52948"/>
    <w:multiLevelType w:val="hybridMultilevel"/>
    <w:tmpl w:val="E1367C1A"/>
    <w:lvl w:ilvl="0" w:tplc="ACE2C4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E932E97"/>
    <w:multiLevelType w:val="hybridMultilevel"/>
    <w:tmpl w:val="25266C24"/>
    <w:lvl w:ilvl="0" w:tplc="ACE2C4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41F0359"/>
    <w:multiLevelType w:val="hybridMultilevel"/>
    <w:tmpl w:val="560A17C8"/>
    <w:lvl w:ilvl="0" w:tplc="ACE2C4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DEC67D1"/>
    <w:multiLevelType w:val="hybridMultilevel"/>
    <w:tmpl w:val="F5EA98B0"/>
    <w:lvl w:ilvl="0" w:tplc="ACE2C4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39922B2"/>
    <w:multiLevelType w:val="hybridMultilevel"/>
    <w:tmpl w:val="A036D0F2"/>
    <w:lvl w:ilvl="0" w:tplc="ACE2C4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36103725"/>
    <w:multiLevelType w:val="hybridMultilevel"/>
    <w:tmpl w:val="BD1C5606"/>
    <w:lvl w:ilvl="0" w:tplc="A17A497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6B5C50"/>
    <w:multiLevelType w:val="hybridMultilevel"/>
    <w:tmpl w:val="413CF7B6"/>
    <w:lvl w:ilvl="0" w:tplc="570A6C4A">
      <w:start w:val="1"/>
      <w:numFmt w:val="decimal"/>
      <w:lvlText w:val="%1."/>
      <w:lvlJc w:val="left"/>
      <w:pPr>
        <w:ind w:left="1935" w:hanging="121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98F585E"/>
    <w:multiLevelType w:val="hybridMultilevel"/>
    <w:tmpl w:val="92507360"/>
    <w:lvl w:ilvl="0" w:tplc="ACE2C4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446E7D73"/>
    <w:multiLevelType w:val="hybridMultilevel"/>
    <w:tmpl w:val="DB2836EE"/>
    <w:lvl w:ilvl="0" w:tplc="ACE2C4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5A469FB"/>
    <w:multiLevelType w:val="hybridMultilevel"/>
    <w:tmpl w:val="001EF2BC"/>
    <w:lvl w:ilvl="0" w:tplc="ACE2C4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46765F41"/>
    <w:multiLevelType w:val="hybridMultilevel"/>
    <w:tmpl w:val="3516F3E0"/>
    <w:lvl w:ilvl="0" w:tplc="ACE2C4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4DAF7E28"/>
    <w:multiLevelType w:val="hybridMultilevel"/>
    <w:tmpl w:val="C9D2FE2E"/>
    <w:lvl w:ilvl="0" w:tplc="2D92B7E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07A2E79"/>
    <w:multiLevelType w:val="hybridMultilevel"/>
    <w:tmpl w:val="32B0F608"/>
    <w:lvl w:ilvl="0" w:tplc="ACE2C4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50882EAB"/>
    <w:multiLevelType w:val="hybridMultilevel"/>
    <w:tmpl w:val="4940B49C"/>
    <w:lvl w:ilvl="0" w:tplc="ACE2C4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51880BE2"/>
    <w:multiLevelType w:val="hybridMultilevel"/>
    <w:tmpl w:val="3CD4FC66"/>
    <w:lvl w:ilvl="0" w:tplc="ACE2C4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543A0D88"/>
    <w:multiLevelType w:val="hybridMultilevel"/>
    <w:tmpl w:val="D26E6958"/>
    <w:lvl w:ilvl="0" w:tplc="16E6D16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32C47E5"/>
    <w:multiLevelType w:val="hybridMultilevel"/>
    <w:tmpl w:val="A1442DA0"/>
    <w:lvl w:ilvl="0" w:tplc="ACE2C4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6A5F0D29"/>
    <w:multiLevelType w:val="hybridMultilevel"/>
    <w:tmpl w:val="063A30A8"/>
    <w:lvl w:ilvl="0" w:tplc="949C8C1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FBE192B"/>
    <w:multiLevelType w:val="hybridMultilevel"/>
    <w:tmpl w:val="8ECA4B2C"/>
    <w:lvl w:ilvl="0" w:tplc="0419000F">
      <w:start w:val="1"/>
      <w:numFmt w:val="decimal"/>
      <w:lvlText w:val="%1."/>
      <w:lvlJc w:val="left"/>
      <w:pPr>
        <w:ind w:left="75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027550C"/>
    <w:multiLevelType w:val="hybridMultilevel"/>
    <w:tmpl w:val="0D04C3DA"/>
    <w:lvl w:ilvl="0" w:tplc="ACE2C4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72EC0810"/>
    <w:multiLevelType w:val="hybridMultilevel"/>
    <w:tmpl w:val="F19ED7E2"/>
    <w:lvl w:ilvl="0" w:tplc="0A8845C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C755646"/>
    <w:multiLevelType w:val="hybridMultilevel"/>
    <w:tmpl w:val="19F66954"/>
    <w:lvl w:ilvl="0" w:tplc="ACE2C4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18"/>
  </w:num>
  <w:num w:numId="4">
    <w:abstractNumId w:val="6"/>
  </w:num>
  <w:num w:numId="5">
    <w:abstractNumId w:val="1"/>
  </w:num>
  <w:num w:numId="6">
    <w:abstractNumId w:val="13"/>
  </w:num>
  <w:num w:numId="7">
    <w:abstractNumId w:val="12"/>
  </w:num>
  <w:num w:numId="8">
    <w:abstractNumId w:val="4"/>
  </w:num>
  <w:num w:numId="9">
    <w:abstractNumId w:val="20"/>
  </w:num>
  <w:num w:numId="10">
    <w:abstractNumId w:val="11"/>
  </w:num>
  <w:num w:numId="11">
    <w:abstractNumId w:val="17"/>
  </w:num>
  <w:num w:numId="12">
    <w:abstractNumId w:val="23"/>
  </w:num>
  <w:num w:numId="13">
    <w:abstractNumId w:val="25"/>
  </w:num>
  <w:num w:numId="14">
    <w:abstractNumId w:val="7"/>
  </w:num>
  <w:num w:numId="15">
    <w:abstractNumId w:val="8"/>
  </w:num>
  <w:num w:numId="16">
    <w:abstractNumId w:val="5"/>
  </w:num>
  <w:num w:numId="17">
    <w:abstractNumId w:val="9"/>
  </w:num>
  <w:num w:numId="18">
    <w:abstractNumId w:val="15"/>
  </w:num>
  <w:num w:numId="19">
    <w:abstractNumId w:val="21"/>
  </w:num>
  <w:num w:numId="20">
    <w:abstractNumId w:val="19"/>
  </w:num>
  <w:num w:numId="21">
    <w:abstractNumId w:val="2"/>
  </w:num>
  <w:num w:numId="22">
    <w:abstractNumId w:val="22"/>
  </w:num>
  <w:num w:numId="23">
    <w:abstractNumId w:val="0"/>
  </w:num>
  <w:num w:numId="24">
    <w:abstractNumId w:val="24"/>
  </w:num>
  <w:num w:numId="25">
    <w:abstractNumId w:val="10"/>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A02"/>
    <w:rsid w:val="00026895"/>
    <w:rsid w:val="00047BC5"/>
    <w:rsid w:val="000749E3"/>
    <w:rsid w:val="00294AB7"/>
    <w:rsid w:val="002973AC"/>
    <w:rsid w:val="003266A9"/>
    <w:rsid w:val="00433FBA"/>
    <w:rsid w:val="004640DF"/>
    <w:rsid w:val="00496912"/>
    <w:rsid w:val="004A244B"/>
    <w:rsid w:val="004F75A0"/>
    <w:rsid w:val="005012C1"/>
    <w:rsid w:val="00570D12"/>
    <w:rsid w:val="006A6E0E"/>
    <w:rsid w:val="006B37DA"/>
    <w:rsid w:val="00782047"/>
    <w:rsid w:val="007852E1"/>
    <w:rsid w:val="007A0E66"/>
    <w:rsid w:val="008666C3"/>
    <w:rsid w:val="008F1E14"/>
    <w:rsid w:val="0097753A"/>
    <w:rsid w:val="00A442BF"/>
    <w:rsid w:val="00A44EF5"/>
    <w:rsid w:val="00A82782"/>
    <w:rsid w:val="00AC29A9"/>
    <w:rsid w:val="00C06715"/>
    <w:rsid w:val="00DB0D44"/>
    <w:rsid w:val="00E22A02"/>
    <w:rsid w:val="00E60C53"/>
    <w:rsid w:val="00E90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3AC"/>
    <w:pPr>
      <w:spacing w:after="0" w:line="240" w:lineRule="auto"/>
    </w:pPr>
  </w:style>
  <w:style w:type="paragraph" w:styleId="1">
    <w:name w:val="heading 1"/>
    <w:basedOn w:val="a"/>
    <w:link w:val="10"/>
    <w:qFormat/>
    <w:rsid w:val="002973AC"/>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73AC"/>
    <w:rPr>
      <w:rFonts w:ascii="Times New Roman" w:eastAsia="Times New Roman" w:hAnsi="Times New Roman" w:cs="Times New Roman"/>
      <w:b/>
      <w:bCs/>
      <w:kern w:val="36"/>
      <w:sz w:val="24"/>
      <w:szCs w:val="24"/>
      <w:lang w:eastAsia="ru-RU"/>
    </w:rPr>
  </w:style>
  <w:style w:type="character" w:styleId="a3">
    <w:name w:val="Hyperlink"/>
    <w:basedOn w:val="a0"/>
    <w:uiPriority w:val="99"/>
    <w:semiHidden/>
    <w:unhideWhenUsed/>
    <w:rsid w:val="002973AC"/>
    <w:rPr>
      <w:color w:val="0000FF" w:themeColor="hyperlink"/>
      <w:u w:val="single"/>
    </w:rPr>
  </w:style>
  <w:style w:type="character" w:styleId="a4">
    <w:name w:val="Emphasis"/>
    <w:qFormat/>
    <w:rsid w:val="002973AC"/>
    <w:rPr>
      <w:rFonts w:ascii="Times New Roman" w:hAnsi="Times New Roman" w:cs="Times New Roman" w:hint="default"/>
      <w:i/>
      <w:iCs w:val="0"/>
    </w:rPr>
  </w:style>
  <w:style w:type="paragraph" w:styleId="11">
    <w:name w:val="toc 1"/>
    <w:basedOn w:val="a"/>
    <w:next w:val="a"/>
    <w:autoRedefine/>
    <w:uiPriority w:val="39"/>
    <w:semiHidden/>
    <w:unhideWhenUsed/>
    <w:rsid w:val="002973AC"/>
    <w:pPr>
      <w:tabs>
        <w:tab w:val="right" w:leader="dot" w:pos="9639"/>
      </w:tabs>
      <w:spacing w:before="120" w:line="276" w:lineRule="auto"/>
    </w:pPr>
    <w:rPr>
      <w:rFonts w:ascii="Times New Roman" w:hAnsi="Times New Roman" w:cs="Times New Roman"/>
      <w:b/>
      <w:bCs/>
      <w:noProof/>
    </w:rPr>
  </w:style>
  <w:style w:type="paragraph" w:styleId="2">
    <w:name w:val="toc 2"/>
    <w:basedOn w:val="a"/>
    <w:next w:val="a"/>
    <w:autoRedefine/>
    <w:uiPriority w:val="39"/>
    <w:semiHidden/>
    <w:unhideWhenUsed/>
    <w:rsid w:val="002973AC"/>
    <w:pPr>
      <w:tabs>
        <w:tab w:val="right" w:leader="dot" w:pos="9639"/>
      </w:tabs>
      <w:spacing w:before="120"/>
      <w:ind w:left="240"/>
    </w:pPr>
    <w:rPr>
      <w:rFonts w:ascii="Times New Roman" w:eastAsia="Times New Roman" w:hAnsi="Times New Roman" w:cs="Times New Roman"/>
      <w:i/>
      <w:iCs/>
      <w:noProof/>
      <w:sz w:val="24"/>
      <w:szCs w:val="24"/>
      <w:lang w:eastAsia="ru-RU"/>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qFormat/>
    <w:locked/>
    <w:rsid w:val="002973AC"/>
    <w:rPr>
      <w:rFonts w:ascii="Times New Roman" w:eastAsia="Times New Roman" w:hAnsi="Times New Roman" w:cs="Times New Roman"/>
      <w:sz w:val="20"/>
      <w:szCs w:val="20"/>
      <w:lang w:val="x-none" w:eastAsia="x-none"/>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5"/>
    <w:uiPriority w:val="99"/>
    <w:semiHidden/>
    <w:unhideWhenUsed/>
    <w:qFormat/>
    <w:rsid w:val="002973AC"/>
    <w:rPr>
      <w:rFonts w:ascii="Times New Roman" w:eastAsia="Times New Roman" w:hAnsi="Times New Roman" w:cs="Times New Roman"/>
      <w:sz w:val="20"/>
      <w:szCs w:val="20"/>
      <w:lang w:val="x-none" w:eastAsia="x-none"/>
    </w:rPr>
  </w:style>
  <w:style w:type="character" w:customStyle="1" w:styleId="12">
    <w:name w:val="Текст сноски Знак1"/>
    <w:basedOn w:val="a0"/>
    <w:uiPriority w:val="99"/>
    <w:semiHidden/>
    <w:rsid w:val="002973AC"/>
    <w:rPr>
      <w:sz w:val="20"/>
      <w:szCs w:val="20"/>
    </w:rPr>
  </w:style>
  <w:style w:type="character" w:customStyle="1" w:styleId="a7">
    <w:name w:val="Абзац списка Знак"/>
    <w:aliases w:val="Этапы Знак,Содержание. 2 уровень Знак,List Paragraph Знак"/>
    <w:link w:val="a8"/>
    <w:uiPriority w:val="34"/>
    <w:qFormat/>
    <w:locked/>
    <w:rsid w:val="002973AC"/>
  </w:style>
  <w:style w:type="paragraph" w:styleId="a8">
    <w:name w:val="List Paragraph"/>
    <w:aliases w:val="Этапы,Содержание. 2 уровень,List Paragraph"/>
    <w:basedOn w:val="a"/>
    <w:link w:val="a7"/>
    <w:uiPriority w:val="34"/>
    <w:qFormat/>
    <w:rsid w:val="002973AC"/>
    <w:pPr>
      <w:ind w:left="720"/>
      <w:contextualSpacing/>
    </w:pPr>
  </w:style>
  <w:style w:type="paragraph" w:customStyle="1" w:styleId="13">
    <w:name w:val="Обычный (веб)1"/>
    <w:basedOn w:val="a"/>
    <w:next w:val="a9"/>
    <w:uiPriority w:val="99"/>
    <w:semiHidden/>
    <w:qFormat/>
    <w:rsid w:val="002973AC"/>
    <w:pPr>
      <w:widowControl w:val="0"/>
    </w:pPr>
    <w:rPr>
      <w:rFonts w:ascii="Times New Roman" w:eastAsia="Times New Roman" w:hAnsi="Times New Roman" w:cs="Times New Roman"/>
      <w:sz w:val="24"/>
      <w:szCs w:val="24"/>
      <w:lang w:val="en-US" w:eastAsia="nl-NL"/>
    </w:rPr>
  </w:style>
  <w:style w:type="character" w:customStyle="1" w:styleId="14">
    <w:name w:val="Раздел 1 Знак"/>
    <w:basedOn w:val="10"/>
    <w:link w:val="15"/>
    <w:semiHidden/>
    <w:locked/>
    <w:rsid w:val="002973AC"/>
    <w:rPr>
      <w:rFonts w:ascii="Times New Roman Полужирный" w:eastAsia="Segoe UI" w:hAnsi="Times New Roman Полужирный" w:cs="Times New Roman"/>
      <w:b/>
      <w:bCs/>
      <w:caps/>
      <w:kern w:val="32"/>
      <w:sz w:val="24"/>
      <w:szCs w:val="24"/>
      <w:lang w:val="x-none" w:eastAsia="x-none"/>
    </w:rPr>
  </w:style>
  <w:style w:type="paragraph" w:customStyle="1" w:styleId="15">
    <w:name w:val="Раздел 1"/>
    <w:basedOn w:val="1"/>
    <w:link w:val="14"/>
    <w:semiHidden/>
    <w:qFormat/>
    <w:rsid w:val="002973AC"/>
    <w:pPr>
      <w:keepNext/>
      <w:spacing w:before="0" w:beforeAutospacing="0" w:after="120" w:afterAutospacing="0"/>
    </w:pPr>
    <w:rPr>
      <w:rFonts w:ascii="Times New Roman Полужирный" w:eastAsia="Segoe UI" w:hAnsi="Times New Roman Полужирный"/>
      <w:caps/>
      <w:kern w:val="32"/>
      <w:lang w:val="x-none" w:eastAsia="x-none"/>
    </w:rPr>
  </w:style>
  <w:style w:type="character" w:customStyle="1" w:styleId="110">
    <w:name w:val="Раздел 1.1 Знак"/>
    <w:basedOn w:val="a0"/>
    <w:link w:val="111"/>
    <w:semiHidden/>
    <w:locked/>
    <w:rsid w:val="002973AC"/>
    <w:rPr>
      <w:rFonts w:ascii="Times New Roman Полужирный" w:eastAsia="Segoe UI" w:hAnsi="Times New Roman Полужирный" w:cs="Times New Roman"/>
      <w:b/>
      <w:bCs/>
      <w:color w:val="4F81BD" w:themeColor="accent1"/>
      <w:spacing w:val="15"/>
      <w:sz w:val="24"/>
      <w:szCs w:val="24"/>
      <w:lang w:eastAsia="ru-RU"/>
    </w:rPr>
  </w:style>
  <w:style w:type="paragraph" w:customStyle="1" w:styleId="111">
    <w:name w:val="Раздел 1.1"/>
    <w:basedOn w:val="aa"/>
    <w:link w:val="110"/>
    <w:semiHidden/>
    <w:qFormat/>
    <w:rsid w:val="002973AC"/>
    <w:pPr>
      <w:numPr>
        <w:ilvl w:val="0"/>
      </w:numPr>
      <w:spacing w:after="120" w:line="276" w:lineRule="auto"/>
      <w:ind w:firstLine="709"/>
      <w:outlineLvl w:val="1"/>
    </w:pPr>
    <w:rPr>
      <w:rFonts w:ascii="Times New Roman Полужирный" w:eastAsia="Segoe UI" w:hAnsi="Times New Roman Полужирный" w:cs="Times New Roman"/>
      <w:b/>
      <w:bCs/>
      <w:i w:val="0"/>
      <w:iCs w:val="0"/>
      <w:lang w:eastAsia="ru-RU"/>
    </w:rPr>
  </w:style>
  <w:style w:type="character" w:styleId="ab">
    <w:name w:val="footnote reference"/>
    <w:aliases w:val="Знак сноски-FN,Ciae niinee-FN,AЗнак сноски зел"/>
    <w:link w:val="16"/>
    <w:uiPriority w:val="99"/>
    <w:semiHidden/>
    <w:unhideWhenUsed/>
    <w:rsid w:val="002973AC"/>
    <w:rPr>
      <w:rFonts w:ascii="Times New Roman" w:hAnsi="Times New Roman" w:cs="Times New Roman"/>
      <w:vertAlign w:val="superscript"/>
    </w:rPr>
  </w:style>
  <w:style w:type="paragraph" w:customStyle="1" w:styleId="16">
    <w:name w:val="Знак сноски1"/>
    <w:basedOn w:val="a"/>
    <w:link w:val="ab"/>
    <w:uiPriority w:val="99"/>
    <w:semiHidden/>
    <w:rsid w:val="002973AC"/>
    <w:rPr>
      <w:rFonts w:ascii="Times New Roman" w:hAnsi="Times New Roman" w:cs="Times New Roman"/>
      <w:vertAlign w:val="superscript"/>
    </w:rPr>
  </w:style>
  <w:style w:type="paragraph" w:styleId="a9">
    <w:name w:val="Normal (Web)"/>
    <w:basedOn w:val="a"/>
    <w:uiPriority w:val="99"/>
    <w:semiHidden/>
    <w:unhideWhenUsed/>
    <w:rsid w:val="002973AC"/>
    <w:rPr>
      <w:rFonts w:ascii="Times New Roman" w:hAnsi="Times New Roman" w:cs="Times New Roman"/>
      <w:sz w:val="24"/>
      <w:szCs w:val="24"/>
    </w:rPr>
  </w:style>
  <w:style w:type="paragraph" w:styleId="aa">
    <w:name w:val="Subtitle"/>
    <w:basedOn w:val="a"/>
    <w:next w:val="a"/>
    <w:link w:val="ac"/>
    <w:uiPriority w:val="11"/>
    <w:qFormat/>
    <w:rsid w:val="002973A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c">
    <w:name w:val="Подзаголовок Знак"/>
    <w:basedOn w:val="a0"/>
    <w:link w:val="aa"/>
    <w:uiPriority w:val="11"/>
    <w:rsid w:val="002973AC"/>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rsid w:val="008F1E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3AC"/>
    <w:pPr>
      <w:spacing w:after="0" w:line="240" w:lineRule="auto"/>
    </w:pPr>
  </w:style>
  <w:style w:type="paragraph" w:styleId="1">
    <w:name w:val="heading 1"/>
    <w:basedOn w:val="a"/>
    <w:link w:val="10"/>
    <w:qFormat/>
    <w:rsid w:val="002973AC"/>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73AC"/>
    <w:rPr>
      <w:rFonts w:ascii="Times New Roman" w:eastAsia="Times New Roman" w:hAnsi="Times New Roman" w:cs="Times New Roman"/>
      <w:b/>
      <w:bCs/>
      <w:kern w:val="36"/>
      <w:sz w:val="24"/>
      <w:szCs w:val="24"/>
      <w:lang w:eastAsia="ru-RU"/>
    </w:rPr>
  </w:style>
  <w:style w:type="character" w:styleId="a3">
    <w:name w:val="Hyperlink"/>
    <w:basedOn w:val="a0"/>
    <w:uiPriority w:val="99"/>
    <w:semiHidden/>
    <w:unhideWhenUsed/>
    <w:rsid w:val="002973AC"/>
    <w:rPr>
      <w:color w:val="0000FF" w:themeColor="hyperlink"/>
      <w:u w:val="single"/>
    </w:rPr>
  </w:style>
  <w:style w:type="character" w:styleId="a4">
    <w:name w:val="Emphasis"/>
    <w:qFormat/>
    <w:rsid w:val="002973AC"/>
    <w:rPr>
      <w:rFonts w:ascii="Times New Roman" w:hAnsi="Times New Roman" w:cs="Times New Roman" w:hint="default"/>
      <w:i/>
      <w:iCs w:val="0"/>
    </w:rPr>
  </w:style>
  <w:style w:type="paragraph" w:styleId="11">
    <w:name w:val="toc 1"/>
    <w:basedOn w:val="a"/>
    <w:next w:val="a"/>
    <w:autoRedefine/>
    <w:uiPriority w:val="39"/>
    <w:semiHidden/>
    <w:unhideWhenUsed/>
    <w:rsid w:val="002973AC"/>
    <w:pPr>
      <w:tabs>
        <w:tab w:val="right" w:leader="dot" w:pos="9639"/>
      </w:tabs>
      <w:spacing w:before="120" w:line="276" w:lineRule="auto"/>
    </w:pPr>
    <w:rPr>
      <w:rFonts w:ascii="Times New Roman" w:hAnsi="Times New Roman" w:cs="Times New Roman"/>
      <w:b/>
      <w:bCs/>
      <w:noProof/>
    </w:rPr>
  </w:style>
  <w:style w:type="paragraph" w:styleId="2">
    <w:name w:val="toc 2"/>
    <w:basedOn w:val="a"/>
    <w:next w:val="a"/>
    <w:autoRedefine/>
    <w:uiPriority w:val="39"/>
    <w:semiHidden/>
    <w:unhideWhenUsed/>
    <w:rsid w:val="002973AC"/>
    <w:pPr>
      <w:tabs>
        <w:tab w:val="right" w:leader="dot" w:pos="9639"/>
      </w:tabs>
      <w:spacing w:before="120"/>
      <w:ind w:left="240"/>
    </w:pPr>
    <w:rPr>
      <w:rFonts w:ascii="Times New Roman" w:eastAsia="Times New Roman" w:hAnsi="Times New Roman" w:cs="Times New Roman"/>
      <w:i/>
      <w:iCs/>
      <w:noProof/>
      <w:sz w:val="24"/>
      <w:szCs w:val="24"/>
      <w:lang w:eastAsia="ru-RU"/>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qFormat/>
    <w:locked/>
    <w:rsid w:val="002973AC"/>
    <w:rPr>
      <w:rFonts w:ascii="Times New Roman" w:eastAsia="Times New Roman" w:hAnsi="Times New Roman" w:cs="Times New Roman"/>
      <w:sz w:val="20"/>
      <w:szCs w:val="20"/>
      <w:lang w:val="x-none" w:eastAsia="x-none"/>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5"/>
    <w:uiPriority w:val="99"/>
    <w:semiHidden/>
    <w:unhideWhenUsed/>
    <w:qFormat/>
    <w:rsid w:val="002973AC"/>
    <w:rPr>
      <w:rFonts w:ascii="Times New Roman" w:eastAsia="Times New Roman" w:hAnsi="Times New Roman" w:cs="Times New Roman"/>
      <w:sz w:val="20"/>
      <w:szCs w:val="20"/>
      <w:lang w:val="x-none" w:eastAsia="x-none"/>
    </w:rPr>
  </w:style>
  <w:style w:type="character" w:customStyle="1" w:styleId="12">
    <w:name w:val="Текст сноски Знак1"/>
    <w:basedOn w:val="a0"/>
    <w:uiPriority w:val="99"/>
    <w:semiHidden/>
    <w:rsid w:val="002973AC"/>
    <w:rPr>
      <w:sz w:val="20"/>
      <w:szCs w:val="20"/>
    </w:rPr>
  </w:style>
  <w:style w:type="character" w:customStyle="1" w:styleId="a7">
    <w:name w:val="Абзац списка Знак"/>
    <w:aliases w:val="Этапы Знак,Содержание. 2 уровень Знак,List Paragraph Знак"/>
    <w:link w:val="a8"/>
    <w:uiPriority w:val="34"/>
    <w:qFormat/>
    <w:locked/>
    <w:rsid w:val="002973AC"/>
  </w:style>
  <w:style w:type="paragraph" w:styleId="a8">
    <w:name w:val="List Paragraph"/>
    <w:aliases w:val="Этапы,Содержание. 2 уровень,List Paragraph"/>
    <w:basedOn w:val="a"/>
    <w:link w:val="a7"/>
    <w:uiPriority w:val="34"/>
    <w:qFormat/>
    <w:rsid w:val="002973AC"/>
    <w:pPr>
      <w:ind w:left="720"/>
      <w:contextualSpacing/>
    </w:pPr>
  </w:style>
  <w:style w:type="paragraph" w:customStyle="1" w:styleId="13">
    <w:name w:val="Обычный (веб)1"/>
    <w:basedOn w:val="a"/>
    <w:next w:val="a9"/>
    <w:uiPriority w:val="99"/>
    <w:semiHidden/>
    <w:qFormat/>
    <w:rsid w:val="002973AC"/>
    <w:pPr>
      <w:widowControl w:val="0"/>
    </w:pPr>
    <w:rPr>
      <w:rFonts w:ascii="Times New Roman" w:eastAsia="Times New Roman" w:hAnsi="Times New Roman" w:cs="Times New Roman"/>
      <w:sz w:val="24"/>
      <w:szCs w:val="24"/>
      <w:lang w:val="en-US" w:eastAsia="nl-NL"/>
    </w:rPr>
  </w:style>
  <w:style w:type="character" w:customStyle="1" w:styleId="14">
    <w:name w:val="Раздел 1 Знак"/>
    <w:basedOn w:val="10"/>
    <w:link w:val="15"/>
    <w:semiHidden/>
    <w:locked/>
    <w:rsid w:val="002973AC"/>
    <w:rPr>
      <w:rFonts w:ascii="Times New Roman Полужирный" w:eastAsia="Segoe UI" w:hAnsi="Times New Roman Полужирный" w:cs="Times New Roman"/>
      <w:b/>
      <w:bCs/>
      <w:caps/>
      <w:kern w:val="32"/>
      <w:sz w:val="24"/>
      <w:szCs w:val="24"/>
      <w:lang w:val="x-none" w:eastAsia="x-none"/>
    </w:rPr>
  </w:style>
  <w:style w:type="paragraph" w:customStyle="1" w:styleId="15">
    <w:name w:val="Раздел 1"/>
    <w:basedOn w:val="1"/>
    <w:link w:val="14"/>
    <w:semiHidden/>
    <w:qFormat/>
    <w:rsid w:val="002973AC"/>
    <w:pPr>
      <w:keepNext/>
      <w:spacing w:before="0" w:beforeAutospacing="0" w:after="120" w:afterAutospacing="0"/>
    </w:pPr>
    <w:rPr>
      <w:rFonts w:ascii="Times New Roman Полужирный" w:eastAsia="Segoe UI" w:hAnsi="Times New Roman Полужирный"/>
      <w:caps/>
      <w:kern w:val="32"/>
      <w:lang w:val="x-none" w:eastAsia="x-none"/>
    </w:rPr>
  </w:style>
  <w:style w:type="character" w:customStyle="1" w:styleId="110">
    <w:name w:val="Раздел 1.1 Знак"/>
    <w:basedOn w:val="a0"/>
    <w:link w:val="111"/>
    <w:semiHidden/>
    <w:locked/>
    <w:rsid w:val="002973AC"/>
    <w:rPr>
      <w:rFonts w:ascii="Times New Roman Полужирный" w:eastAsia="Segoe UI" w:hAnsi="Times New Roman Полужирный" w:cs="Times New Roman"/>
      <w:b/>
      <w:bCs/>
      <w:color w:val="4F81BD" w:themeColor="accent1"/>
      <w:spacing w:val="15"/>
      <w:sz w:val="24"/>
      <w:szCs w:val="24"/>
      <w:lang w:eastAsia="ru-RU"/>
    </w:rPr>
  </w:style>
  <w:style w:type="paragraph" w:customStyle="1" w:styleId="111">
    <w:name w:val="Раздел 1.1"/>
    <w:basedOn w:val="aa"/>
    <w:link w:val="110"/>
    <w:semiHidden/>
    <w:qFormat/>
    <w:rsid w:val="002973AC"/>
    <w:pPr>
      <w:numPr>
        <w:ilvl w:val="0"/>
      </w:numPr>
      <w:spacing w:after="120" w:line="276" w:lineRule="auto"/>
      <w:ind w:firstLine="709"/>
      <w:outlineLvl w:val="1"/>
    </w:pPr>
    <w:rPr>
      <w:rFonts w:ascii="Times New Roman Полужирный" w:eastAsia="Segoe UI" w:hAnsi="Times New Roman Полужирный" w:cs="Times New Roman"/>
      <w:b/>
      <w:bCs/>
      <w:i w:val="0"/>
      <w:iCs w:val="0"/>
      <w:lang w:eastAsia="ru-RU"/>
    </w:rPr>
  </w:style>
  <w:style w:type="character" w:styleId="ab">
    <w:name w:val="footnote reference"/>
    <w:aliases w:val="Знак сноски-FN,Ciae niinee-FN,AЗнак сноски зел"/>
    <w:link w:val="16"/>
    <w:uiPriority w:val="99"/>
    <w:semiHidden/>
    <w:unhideWhenUsed/>
    <w:rsid w:val="002973AC"/>
    <w:rPr>
      <w:rFonts w:ascii="Times New Roman" w:hAnsi="Times New Roman" w:cs="Times New Roman"/>
      <w:vertAlign w:val="superscript"/>
    </w:rPr>
  </w:style>
  <w:style w:type="paragraph" w:customStyle="1" w:styleId="16">
    <w:name w:val="Знак сноски1"/>
    <w:basedOn w:val="a"/>
    <w:link w:val="ab"/>
    <w:uiPriority w:val="99"/>
    <w:semiHidden/>
    <w:rsid w:val="002973AC"/>
    <w:rPr>
      <w:rFonts w:ascii="Times New Roman" w:hAnsi="Times New Roman" w:cs="Times New Roman"/>
      <w:vertAlign w:val="superscript"/>
    </w:rPr>
  </w:style>
  <w:style w:type="paragraph" w:styleId="a9">
    <w:name w:val="Normal (Web)"/>
    <w:basedOn w:val="a"/>
    <w:uiPriority w:val="99"/>
    <w:semiHidden/>
    <w:unhideWhenUsed/>
    <w:rsid w:val="002973AC"/>
    <w:rPr>
      <w:rFonts w:ascii="Times New Roman" w:hAnsi="Times New Roman" w:cs="Times New Roman"/>
      <w:sz w:val="24"/>
      <w:szCs w:val="24"/>
    </w:rPr>
  </w:style>
  <w:style w:type="paragraph" w:styleId="aa">
    <w:name w:val="Subtitle"/>
    <w:basedOn w:val="a"/>
    <w:next w:val="a"/>
    <w:link w:val="ac"/>
    <w:uiPriority w:val="11"/>
    <w:qFormat/>
    <w:rsid w:val="002973A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c">
    <w:name w:val="Подзаголовок Знак"/>
    <w:basedOn w:val="a0"/>
    <w:link w:val="aa"/>
    <w:uiPriority w:val="11"/>
    <w:rsid w:val="002973AC"/>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rsid w:val="008F1E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7797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3687</Words>
  <Characters>21017</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2025-09-05T11:50:00Z</dcterms:created>
  <dcterms:modified xsi:type="dcterms:W3CDTF">2025-09-05T11:50:00Z</dcterms:modified>
</cp:coreProperties>
</file>